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D032" w14:textId="6BA2702B" w:rsidR="00A80BAC" w:rsidRPr="00C84C9F" w:rsidRDefault="00FB0B77" w:rsidP="00FB0B77">
      <w:pPr>
        <w:jc w:val="center"/>
        <w:rPr>
          <w:rFonts w:ascii="Verdana" w:hAnsi="Verdana"/>
          <w:b/>
          <w:bCs/>
        </w:rPr>
      </w:pPr>
      <w:r w:rsidRPr="00C84C9F">
        <w:rPr>
          <w:rFonts w:ascii="Verdana" w:hAnsi="Verdana"/>
          <w:b/>
          <w:bCs/>
        </w:rPr>
        <w:t>UMOWA  ………………………………</w:t>
      </w:r>
    </w:p>
    <w:p w14:paraId="67AD0564" w14:textId="10862F73" w:rsidR="00FB0B77" w:rsidRDefault="00FB0B77" w:rsidP="00FB0B77">
      <w:pPr>
        <w:jc w:val="both"/>
        <w:rPr>
          <w:rFonts w:ascii="Verdana" w:hAnsi="Verdana"/>
          <w:sz w:val="20"/>
          <w:szCs w:val="20"/>
        </w:rPr>
      </w:pPr>
      <w:r w:rsidRPr="00FB0B77">
        <w:rPr>
          <w:rFonts w:ascii="Verdana" w:hAnsi="Verdana"/>
          <w:sz w:val="20"/>
          <w:szCs w:val="20"/>
        </w:rPr>
        <w:br/>
        <w:t xml:space="preserve">Zawarta w dniu …./…./…….. r. w Łodzi, pomiędzy </w:t>
      </w:r>
      <w:r w:rsidRPr="00FB0B77">
        <w:rPr>
          <w:rFonts w:ascii="Verdana" w:hAnsi="Verdana"/>
          <w:b/>
          <w:bCs/>
          <w:sz w:val="20"/>
          <w:szCs w:val="20"/>
        </w:rPr>
        <w:t>Skarbem Państwa – Generalnym Dyrektorem Dróg Krajowych i Autostrad</w:t>
      </w:r>
      <w:r>
        <w:rPr>
          <w:rFonts w:ascii="Verdana" w:hAnsi="Verdana"/>
          <w:b/>
          <w:bCs/>
          <w:sz w:val="20"/>
          <w:szCs w:val="20"/>
        </w:rPr>
        <w:t xml:space="preserve"> </w:t>
      </w:r>
      <w:r>
        <w:rPr>
          <w:rFonts w:ascii="Verdana" w:hAnsi="Verdana"/>
          <w:sz w:val="20"/>
          <w:szCs w:val="20"/>
        </w:rPr>
        <w:t>w imieniu, którego działają na podstawie pełnomocnictwa:</w:t>
      </w:r>
    </w:p>
    <w:p w14:paraId="6A71E24A" w14:textId="2E83AC1F" w:rsidR="00FB0B77" w:rsidRDefault="00FB0B77" w:rsidP="00FB0B77">
      <w:pPr>
        <w:pStyle w:val="Akapitzlist"/>
        <w:numPr>
          <w:ilvl w:val="0"/>
          <w:numId w:val="1"/>
        </w:numPr>
        <w:ind w:left="284" w:hanging="284"/>
        <w:jc w:val="both"/>
        <w:rPr>
          <w:rFonts w:ascii="Verdana" w:hAnsi="Verdana"/>
          <w:sz w:val="20"/>
          <w:szCs w:val="20"/>
        </w:rPr>
      </w:pPr>
      <w:r>
        <w:rPr>
          <w:rFonts w:ascii="Verdana" w:hAnsi="Verdana"/>
          <w:sz w:val="20"/>
          <w:szCs w:val="20"/>
        </w:rPr>
        <w:t>……………………………………………………………………………………</w:t>
      </w:r>
    </w:p>
    <w:p w14:paraId="0C6EE5C0" w14:textId="1570AAFA" w:rsidR="00FB0B77" w:rsidRDefault="00FB0B77" w:rsidP="00FB0B77">
      <w:pPr>
        <w:pStyle w:val="Akapitzlist"/>
        <w:jc w:val="both"/>
        <w:rPr>
          <w:rFonts w:ascii="Verdana" w:hAnsi="Verdana"/>
          <w:sz w:val="20"/>
          <w:szCs w:val="20"/>
        </w:rPr>
      </w:pPr>
    </w:p>
    <w:p w14:paraId="1E5C0374" w14:textId="79501113" w:rsidR="00FB0B77" w:rsidRDefault="00FB0B77" w:rsidP="00FB0B77">
      <w:pPr>
        <w:pStyle w:val="Akapitzlist"/>
        <w:numPr>
          <w:ilvl w:val="0"/>
          <w:numId w:val="1"/>
        </w:numPr>
        <w:ind w:left="284" w:hanging="284"/>
        <w:jc w:val="both"/>
        <w:rPr>
          <w:rFonts w:ascii="Verdana" w:hAnsi="Verdana"/>
          <w:sz w:val="20"/>
          <w:szCs w:val="20"/>
        </w:rPr>
      </w:pPr>
      <w:r>
        <w:rPr>
          <w:rFonts w:ascii="Verdana" w:hAnsi="Verdana"/>
          <w:sz w:val="20"/>
          <w:szCs w:val="20"/>
        </w:rPr>
        <w:t>…………………………………………………………………………………..</w:t>
      </w:r>
    </w:p>
    <w:p w14:paraId="41ADF391" w14:textId="4965C808" w:rsidR="00FB0B77" w:rsidRDefault="00FB0B77" w:rsidP="00FB0B77">
      <w:pPr>
        <w:pStyle w:val="Akapitzlist"/>
        <w:ind w:left="851" w:hanging="851"/>
        <w:jc w:val="both"/>
        <w:rPr>
          <w:rFonts w:ascii="Verdana" w:hAnsi="Verdana"/>
          <w:sz w:val="20"/>
          <w:szCs w:val="20"/>
        </w:rPr>
      </w:pPr>
    </w:p>
    <w:p w14:paraId="60B7CA3F" w14:textId="3A12BF96" w:rsidR="00FB0B77" w:rsidRDefault="00FB0B77" w:rsidP="00FB0B77">
      <w:pPr>
        <w:pStyle w:val="Akapitzlist"/>
        <w:ind w:left="0"/>
        <w:jc w:val="both"/>
        <w:rPr>
          <w:rFonts w:ascii="Verdana" w:hAnsi="Verdana"/>
          <w:b/>
          <w:bCs/>
          <w:i/>
          <w:iCs/>
          <w:sz w:val="20"/>
          <w:szCs w:val="20"/>
        </w:rPr>
      </w:pPr>
      <w:r>
        <w:rPr>
          <w:rFonts w:ascii="Verdana" w:hAnsi="Verdana"/>
          <w:sz w:val="20"/>
          <w:szCs w:val="20"/>
        </w:rPr>
        <w:t xml:space="preserve">Oddziału Generalnej Dyrekcji Dróg Krajowych i Autostrad w Łodzi, ul. Irysowa 2, </w:t>
      </w:r>
      <w:r>
        <w:rPr>
          <w:rFonts w:ascii="Verdana" w:hAnsi="Verdana"/>
          <w:sz w:val="20"/>
          <w:szCs w:val="20"/>
        </w:rPr>
        <w:br/>
        <w:t xml:space="preserve">91-857 Łódź, REGON: 017511575, NIP: 725-17-13-273, zwany dalej </w:t>
      </w:r>
      <w:r>
        <w:rPr>
          <w:rFonts w:ascii="Verdana" w:hAnsi="Verdana"/>
          <w:b/>
          <w:bCs/>
          <w:i/>
          <w:iCs/>
          <w:sz w:val="20"/>
          <w:szCs w:val="20"/>
        </w:rPr>
        <w:t>„Zamawiającym”</w:t>
      </w:r>
    </w:p>
    <w:p w14:paraId="7C4CA439" w14:textId="23450A88" w:rsidR="00FB0B77" w:rsidRDefault="00FB0B77" w:rsidP="00FB0B77">
      <w:pPr>
        <w:pStyle w:val="Akapitzlist"/>
        <w:ind w:left="0"/>
        <w:jc w:val="both"/>
        <w:rPr>
          <w:rFonts w:ascii="Verdana" w:hAnsi="Verdana"/>
          <w:b/>
          <w:bCs/>
          <w:i/>
          <w:iCs/>
          <w:sz w:val="20"/>
          <w:szCs w:val="20"/>
        </w:rPr>
      </w:pPr>
    </w:p>
    <w:p w14:paraId="5D39C5C2" w14:textId="1C1A3AC4" w:rsidR="00FB0B77" w:rsidRDefault="00FB0B77" w:rsidP="00FB0B77">
      <w:pPr>
        <w:pStyle w:val="Akapitzlist"/>
        <w:ind w:left="0"/>
        <w:jc w:val="both"/>
        <w:rPr>
          <w:rFonts w:ascii="Verdana" w:hAnsi="Verdana"/>
          <w:sz w:val="20"/>
          <w:szCs w:val="20"/>
        </w:rPr>
      </w:pPr>
      <w:r>
        <w:rPr>
          <w:rFonts w:ascii="Verdana" w:hAnsi="Verdana"/>
          <w:sz w:val="20"/>
          <w:szCs w:val="20"/>
        </w:rPr>
        <w:t>a</w:t>
      </w:r>
    </w:p>
    <w:p w14:paraId="354D3A42" w14:textId="6EC0D3A2" w:rsidR="00FB0B77" w:rsidRDefault="00FB0B77" w:rsidP="00FB0B77">
      <w:pPr>
        <w:pStyle w:val="Akapitzlist"/>
        <w:ind w:left="0"/>
        <w:jc w:val="both"/>
        <w:rPr>
          <w:rFonts w:ascii="Verdana" w:hAnsi="Verdana"/>
          <w:sz w:val="20"/>
          <w:szCs w:val="20"/>
        </w:rPr>
      </w:pPr>
    </w:p>
    <w:p w14:paraId="7683F000" w14:textId="3527DCC4" w:rsidR="00FB0B77" w:rsidRDefault="00FB0B77" w:rsidP="00FB0B77">
      <w:pPr>
        <w:pStyle w:val="Akapitzlist"/>
        <w:ind w:left="0"/>
        <w:jc w:val="both"/>
        <w:rPr>
          <w:rFonts w:ascii="Verdana" w:hAnsi="Verdana"/>
          <w:sz w:val="20"/>
          <w:szCs w:val="20"/>
        </w:rPr>
      </w:pPr>
      <w:r>
        <w:rPr>
          <w:rFonts w:ascii="Verdana" w:hAnsi="Verdana"/>
          <w:sz w:val="20"/>
          <w:szCs w:val="20"/>
        </w:rPr>
        <w:t>…………………………………………………………………………………………………………………………………………………</w:t>
      </w:r>
    </w:p>
    <w:p w14:paraId="554D10CF" w14:textId="088ACB97" w:rsidR="00FB0B77" w:rsidRDefault="00FB0B77" w:rsidP="00FB0B77">
      <w:pPr>
        <w:pStyle w:val="Akapitzlist"/>
        <w:ind w:left="0"/>
        <w:jc w:val="both"/>
        <w:rPr>
          <w:rFonts w:ascii="Verdana" w:hAnsi="Verdana"/>
          <w:sz w:val="20"/>
          <w:szCs w:val="20"/>
        </w:rPr>
      </w:pPr>
    </w:p>
    <w:p w14:paraId="4FB11308" w14:textId="12200238" w:rsidR="00FB0B77" w:rsidRDefault="00FB0B77" w:rsidP="00FB0B77">
      <w:pPr>
        <w:pStyle w:val="Akapitzlist"/>
        <w:ind w:left="0"/>
        <w:jc w:val="both"/>
        <w:rPr>
          <w:rFonts w:ascii="Verdana" w:hAnsi="Verdana"/>
          <w:sz w:val="20"/>
          <w:szCs w:val="20"/>
        </w:rPr>
      </w:pPr>
      <w:r>
        <w:rPr>
          <w:rFonts w:ascii="Verdana" w:hAnsi="Verdana"/>
          <w:sz w:val="20"/>
          <w:szCs w:val="20"/>
        </w:rPr>
        <w:t>reprezentowaną przez:</w:t>
      </w:r>
    </w:p>
    <w:p w14:paraId="7101DC9B" w14:textId="6F792456" w:rsidR="00FB0B77" w:rsidRDefault="00FB0B77" w:rsidP="00FB0B77">
      <w:pPr>
        <w:pStyle w:val="Akapitzlist"/>
        <w:ind w:left="0"/>
        <w:jc w:val="both"/>
        <w:rPr>
          <w:rFonts w:ascii="Verdana" w:hAnsi="Verdana"/>
          <w:sz w:val="20"/>
          <w:szCs w:val="20"/>
        </w:rPr>
      </w:pPr>
    </w:p>
    <w:p w14:paraId="1573E52A" w14:textId="7EC52FEB" w:rsidR="00FB0B77" w:rsidRDefault="009C2EC6" w:rsidP="009C2EC6">
      <w:pPr>
        <w:pStyle w:val="Akapitzlist"/>
        <w:numPr>
          <w:ilvl w:val="0"/>
          <w:numId w:val="2"/>
        </w:numPr>
        <w:ind w:left="284" w:hanging="284"/>
        <w:jc w:val="both"/>
        <w:rPr>
          <w:rFonts w:ascii="Verdana" w:hAnsi="Verdana"/>
          <w:sz w:val="20"/>
          <w:szCs w:val="20"/>
        </w:rPr>
      </w:pPr>
      <w:r>
        <w:rPr>
          <w:rFonts w:ascii="Verdana" w:hAnsi="Verdana"/>
          <w:sz w:val="20"/>
          <w:szCs w:val="20"/>
        </w:rPr>
        <w:t>………………………………………………………………………………….</w:t>
      </w:r>
    </w:p>
    <w:p w14:paraId="38B231F9" w14:textId="2733FC18" w:rsidR="00FB0B77" w:rsidRDefault="00FB0B77" w:rsidP="00FB0B77">
      <w:pPr>
        <w:pStyle w:val="Akapitzlist"/>
        <w:ind w:left="0"/>
        <w:jc w:val="both"/>
        <w:rPr>
          <w:rFonts w:ascii="Verdana" w:hAnsi="Verdana"/>
          <w:sz w:val="20"/>
          <w:szCs w:val="20"/>
        </w:rPr>
      </w:pPr>
    </w:p>
    <w:p w14:paraId="105AE802" w14:textId="7F49851D" w:rsidR="00FB0B77" w:rsidRDefault="00FB0B77" w:rsidP="00FB0B77">
      <w:pPr>
        <w:pStyle w:val="Akapitzlist"/>
        <w:ind w:left="0"/>
        <w:jc w:val="both"/>
        <w:rPr>
          <w:rFonts w:ascii="Verdana" w:hAnsi="Verdana"/>
          <w:b/>
          <w:bCs/>
          <w:i/>
          <w:iCs/>
          <w:sz w:val="20"/>
          <w:szCs w:val="20"/>
        </w:rPr>
      </w:pPr>
      <w:r>
        <w:rPr>
          <w:rFonts w:ascii="Verdana" w:hAnsi="Verdana"/>
          <w:sz w:val="20"/>
          <w:szCs w:val="20"/>
        </w:rPr>
        <w:t xml:space="preserve">zwany dalej </w:t>
      </w:r>
      <w:r>
        <w:rPr>
          <w:rFonts w:ascii="Verdana" w:hAnsi="Verdana"/>
          <w:b/>
          <w:bCs/>
          <w:i/>
          <w:iCs/>
          <w:sz w:val="20"/>
          <w:szCs w:val="20"/>
        </w:rPr>
        <w:t>„Wykonawcą”</w:t>
      </w:r>
      <w:r w:rsidR="00991092">
        <w:rPr>
          <w:rFonts w:ascii="Verdana" w:hAnsi="Verdana"/>
          <w:b/>
          <w:bCs/>
          <w:i/>
          <w:iCs/>
          <w:sz w:val="20"/>
          <w:szCs w:val="20"/>
        </w:rPr>
        <w:t>,</w:t>
      </w:r>
      <w:r w:rsidR="00CA4023">
        <w:rPr>
          <w:rFonts w:ascii="Verdana" w:hAnsi="Verdana"/>
          <w:b/>
          <w:bCs/>
          <w:i/>
          <w:iCs/>
          <w:sz w:val="20"/>
          <w:szCs w:val="20"/>
        </w:rPr>
        <w:t xml:space="preserve"> </w:t>
      </w:r>
    </w:p>
    <w:p w14:paraId="7525161E" w14:textId="2ACE6FFD" w:rsidR="00924414" w:rsidRDefault="00924414" w:rsidP="00FB0B77">
      <w:pPr>
        <w:pStyle w:val="Akapitzlist"/>
        <w:ind w:left="0"/>
        <w:jc w:val="both"/>
        <w:rPr>
          <w:rFonts w:ascii="Verdana" w:hAnsi="Verdana"/>
          <w:b/>
          <w:bCs/>
          <w:i/>
          <w:iCs/>
          <w:sz w:val="20"/>
          <w:szCs w:val="20"/>
        </w:rPr>
      </w:pPr>
    </w:p>
    <w:p w14:paraId="4CAB16C0" w14:textId="48CD191F" w:rsidR="00924414" w:rsidRPr="00924414" w:rsidRDefault="00924414" w:rsidP="00FB0B77">
      <w:pPr>
        <w:pStyle w:val="Akapitzlist"/>
        <w:ind w:left="0"/>
        <w:jc w:val="both"/>
        <w:rPr>
          <w:rFonts w:ascii="Verdana" w:hAnsi="Verdana"/>
          <w:b/>
          <w:bCs/>
          <w:i/>
          <w:iCs/>
          <w:sz w:val="20"/>
          <w:szCs w:val="20"/>
        </w:rPr>
      </w:pPr>
      <w:r w:rsidRPr="00924414">
        <w:rPr>
          <w:rFonts w:ascii="Verdana" w:hAnsi="Verdana"/>
          <w:sz w:val="20"/>
          <w:szCs w:val="20"/>
        </w:rPr>
        <w:t>zwanymi dalej</w:t>
      </w:r>
      <w:r>
        <w:rPr>
          <w:rFonts w:ascii="Verdana" w:hAnsi="Verdana"/>
          <w:b/>
          <w:bCs/>
          <w:sz w:val="20"/>
          <w:szCs w:val="20"/>
        </w:rPr>
        <w:t xml:space="preserve"> </w:t>
      </w:r>
      <w:r>
        <w:rPr>
          <w:rFonts w:ascii="Verdana" w:hAnsi="Verdana"/>
          <w:b/>
          <w:bCs/>
          <w:i/>
          <w:iCs/>
          <w:sz w:val="20"/>
          <w:szCs w:val="20"/>
        </w:rPr>
        <w:t>„Stronami</w:t>
      </w:r>
      <w:r w:rsidRPr="0063687D">
        <w:rPr>
          <w:rFonts w:ascii="Verdana" w:hAnsi="Verdana"/>
          <w:b/>
          <w:bCs/>
          <w:iCs/>
          <w:sz w:val="20"/>
          <w:szCs w:val="20"/>
        </w:rPr>
        <w:t>”</w:t>
      </w:r>
      <w:r w:rsidR="00991092" w:rsidRPr="0063687D">
        <w:rPr>
          <w:rFonts w:ascii="Verdana" w:hAnsi="Verdana"/>
          <w:b/>
          <w:bCs/>
          <w:iCs/>
          <w:sz w:val="20"/>
          <w:szCs w:val="20"/>
        </w:rPr>
        <w:t xml:space="preserve"> </w:t>
      </w:r>
      <w:r w:rsidR="00991092" w:rsidRPr="0063687D">
        <w:rPr>
          <w:rFonts w:ascii="Verdana" w:hAnsi="Verdana"/>
          <w:bCs/>
          <w:iCs/>
          <w:sz w:val="20"/>
          <w:szCs w:val="20"/>
        </w:rPr>
        <w:t>lub każda oddzielnie</w:t>
      </w:r>
      <w:r w:rsidR="00991092">
        <w:rPr>
          <w:rFonts w:ascii="Verdana" w:hAnsi="Verdana"/>
          <w:b/>
          <w:bCs/>
          <w:i/>
          <w:iCs/>
          <w:sz w:val="20"/>
          <w:szCs w:val="20"/>
        </w:rPr>
        <w:t xml:space="preserve"> „Stroną”.</w:t>
      </w:r>
    </w:p>
    <w:p w14:paraId="73AB3A62" w14:textId="0AEBAC87" w:rsidR="00FB0B77" w:rsidRDefault="00FB0B77" w:rsidP="00FB0B77">
      <w:pPr>
        <w:pStyle w:val="Akapitzlist"/>
        <w:ind w:left="0"/>
        <w:jc w:val="both"/>
        <w:rPr>
          <w:rFonts w:ascii="Verdana" w:hAnsi="Verdana"/>
          <w:b/>
          <w:bCs/>
          <w:i/>
          <w:iCs/>
          <w:sz w:val="20"/>
          <w:szCs w:val="20"/>
        </w:rPr>
      </w:pPr>
    </w:p>
    <w:p w14:paraId="246056D1" w14:textId="4395E37A" w:rsidR="009C2EC6" w:rsidRPr="00F778CF" w:rsidRDefault="00FB0B77" w:rsidP="009C2EC6">
      <w:pPr>
        <w:spacing w:after="120" w:line="240" w:lineRule="auto"/>
        <w:jc w:val="center"/>
        <w:rPr>
          <w:rFonts w:ascii="Verdana" w:hAnsi="Verdana"/>
          <w:b/>
          <w:bCs/>
          <w:sz w:val="20"/>
          <w:szCs w:val="20"/>
        </w:rPr>
      </w:pPr>
      <w:r w:rsidRPr="00F778CF">
        <w:rPr>
          <w:rFonts w:ascii="Verdana" w:hAnsi="Verdana" w:cs="Calibri"/>
          <w:b/>
          <w:bCs/>
          <w:sz w:val="20"/>
          <w:szCs w:val="20"/>
        </w:rPr>
        <w:t>§</w:t>
      </w:r>
      <w:r w:rsidR="00B9665F">
        <w:rPr>
          <w:rFonts w:ascii="Verdana" w:hAnsi="Verdana" w:cs="Calibri"/>
          <w:b/>
          <w:bCs/>
          <w:sz w:val="20"/>
          <w:szCs w:val="20"/>
        </w:rPr>
        <w:t xml:space="preserve"> </w:t>
      </w:r>
      <w:r w:rsidRPr="00F778CF">
        <w:rPr>
          <w:rFonts w:ascii="Verdana" w:hAnsi="Verdana"/>
          <w:b/>
          <w:bCs/>
          <w:sz w:val="20"/>
          <w:szCs w:val="20"/>
        </w:rPr>
        <w:t>1</w:t>
      </w:r>
      <w:r w:rsidR="00B9665F">
        <w:rPr>
          <w:rFonts w:ascii="Verdana" w:hAnsi="Verdana"/>
          <w:b/>
          <w:bCs/>
          <w:sz w:val="20"/>
          <w:szCs w:val="20"/>
        </w:rPr>
        <w:t>.</w:t>
      </w:r>
    </w:p>
    <w:p w14:paraId="7373F6F3" w14:textId="1E5EB23F" w:rsidR="00F778CF" w:rsidRPr="0001443A" w:rsidRDefault="00F778CF" w:rsidP="006C50F7">
      <w:pPr>
        <w:numPr>
          <w:ilvl w:val="0"/>
          <w:numId w:val="3"/>
        </w:numPr>
        <w:spacing w:after="0" w:line="240" w:lineRule="auto"/>
        <w:ind w:left="284" w:hanging="284"/>
        <w:jc w:val="both"/>
        <w:rPr>
          <w:rFonts w:ascii="Verdana" w:hAnsi="Verdana"/>
          <w:sz w:val="20"/>
          <w:szCs w:val="20"/>
        </w:rPr>
      </w:pPr>
      <w:r w:rsidRPr="003C6D9A">
        <w:rPr>
          <w:rFonts w:ascii="Verdana" w:hAnsi="Verdana"/>
          <w:sz w:val="20"/>
          <w:szCs w:val="20"/>
        </w:rPr>
        <w:t>Umowa została zawarta zgodnie z Zarządzeniem nr 51 Generalnego Dyrektora Dróg Krajowych i Autostrad z dnia 23.12.2020 r . w sprawie realizacji</w:t>
      </w:r>
      <w:r>
        <w:rPr>
          <w:rFonts w:ascii="Verdana" w:hAnsi="Verdana"/>
          <w:sz w:val="20"/>
          <w:szCs w:val="20"/>
        </w:rPr>
        <w:t xml:space="preserve"> </w:t>
      </w:r>
      <w:r w:rsidRPr="003C6D9A">
        <w:rPr>
          <w:rFonts w:ascii="Verdana" w:hAnsi="Verdana"/>
          <w:sz w:val="20"/>
          <w:szCs w:val="20"/>
        </w:rPr>
        <w:t xml:space="preserve">przez Generalną Dyrekcję Dróg Krajowych i Autostrad, zamówień publicznych o wartości mniejszej </w:t>
      </w:r>
      <w:r w:rsidR="006C50F7">
        <w:rPr>
          <w:rFonts w:ascii="Verdana" w:hAnsi="Verdana"/>
          <w:sz w:val="20"/>
          <w:szCs w:val="20"/>
        </w:rPr>
        <w:br/>
      </w:r>
      <w:r w:rsidRPr="003C6D9A">
        <w:rPr>
          <w:rFonts w:ascii="Verdana" w:hAnsi="Verdana"/>
          <w:sz w:val="20"/>
          <w:szCs w:val="20"/>
        </w:rPr>
        <w:t xml:space="preserve">niż 130 000,00 PLN (netto) oraz wyłączonych spod stosowania przepisów ustawy z dnia </w:t>
      </w:r>
      <w:r>
        <w:rPr>
          <w:rFonts w:ascii="Verdana" w:hAnsi="Verdana"/>
          <w:sz w:val="20"/>
          <w:szCs w:val="20"/>
        </w:rPr>
        <w:br/>
      </w:r>
      <w:r w:rsidRPr="003C6D9A">
        <w:rPr>
          <w:rFonts w:ascii="Verdana" w:hAnsi="Verdana"/>
          <w:sz w:val="20"/>
          <w:szCs w:val="20"/>
        </w:rPr>
        <w:t>11 września 2019 r. – Prawo zamówień publicznych (</w:t>
      </w:r>
      <w:r>
        <w:rPr>
          <w:rFonts w:ascii="Verdana" w:hAnsi="Verdana"/>
          <w:sz w:val="20"/>
          <w:szCs w:val="20"/>
        </w:rPr>
        <w:t>Dz. U.</w:t>
      </w:r>
      <w:r w:rsidRPr="003C6D9A">
        <w:rPr>
          <w:rFonts w:ascii="Verdana" w:hAnsi="Verdana"/>
          <w:sz w:val="20"/>
          <w:szCs w:val="20"/>
        </w:rPr>
        <w:t xml:space="preserve"> z 2023 r.</w:t>
      </w:r>
      <w:r>
        <w:rPr>
          <w:rFonts w:ascii="Verdana" w:hAnsi="Verdana"/>
          <w:sz w:val="20"/>
          <w:szCs w:val="20"/>
        </w:rPr>
        <w:t>, poz. 1720</w:t>
      </w:r>
      <w:r w:rsidRPr="003C6D9A">
        <w:rPr>
          <w:rFonts w:ascii="Verdana" w:hAnsi="Verdana"/>
          <w:sz w:val="20"/>
          <w:szCs w:val="20"/>
        </w:rPr>
        <w:t xml:space="preserve"> </w:t>
      </w:r>
      <w:r>
        <w:rPr>
          <w:rFonts w:ascii="Verdana" w:hAnsi="Verdana"/>
          <w:sz w:val="20"/>
          <w:szCs w:val="20"/>
        </w:rPr>
        <w:br/>
      </w:r>
      <w:r w:rsidRPr="003C6D9A">
        <w:rPr>
          <w:rFonts w:ascii="Verdana" w:hAnsi="Verdana"/>
          <w:sz w:val="20"/>
          <w:szCs w:val="20"/>
        </w:rPr>
        <w:t>z</w:t>
      </w:r>
      <w:r>
        <w:rPr>
          <w:rFonts w:ascii="Verdana" w:hAnsi="Verdana"/>
          <w:sz w:val="20"/>
          <w:szCs w:val="20"/>
        </w:rPr>
        <w:t>e zmianami</w:t>
      </w:r>
      <w:r w:rsidRPr="003C6D9A">
        <w:rPr>
          <w:rFonts w:ascii="Verdana" w:hAnsi="Verdana"/>
          <w:sz w:val="20"/>
          <w:szCs w:val="20"/>
        </w:rPr>
        <w:t>)</w:t>
      </w:r>
      <w:r>
        <w:rPr>
          <w:rFonts w:ascii="Verdana" w:hAnsi="Verdana"/>
          <w:sz w:val="20"/>
          <w:szCs w:val="20"/>
        </w:rPr>
        <w:t xml:space="preserve"> </w:t>
      </w:r>
      <w:r w:rsidRPr="00197A0D">
        <w:rPr>
          <w:rFonts w:ascii="Verdana" w:hAnsi="Verdana"/>
          <w:sz w:val="20"/>
          <w:szCs w:val="20"/>
        </w:rPr>
        <w:t>zmienionym Zarządzeniem nr 3 Generalnego Dyrektora Dróg Krajowych</w:t>
      </w:r>
      <w:r>
        <w:rPr>
          <w:rFonts w:ascii="Verdana" w:hAnsi="Verdana"/>
          <w:sz w:val="20"/>
          <w:szCs w:val="20"/>
        </w:rPr>
        <w:br/>
      </w:r>
      <w:r w:rsidRPr="00197A0D">
        <w:rPr>
          <w:rFonts w:ascii="Verdana" w:hAnsi="Verdana"/>
          <w:sz w:val="20"/>
          <w:szCs w:val="20"/>
        </w:rPr>
        <w:t>i Autostrad z dnia 17.02.2021 r. oraz Zarządzeniem nr 2 Generalnego Dyrektora Dróg Krajowych i Autostrad z dnia 03.02.2022 r.</w:t>
      </w:r>
    </w:p>
    <w:p w14:paraId="620165BD" w14:textId="0746DF75" w:rsidR="00A4157B" w:rsidRDefault="00F778CF" w:rsidP="006C50F7">
      <w:pPr>
        <w:numPr>
          <w:ilvl w:val="0"/>
          <w:numId w:val="3"/>
        </w:numPr>
        <w:spacing w:before="120" w:after="0" w:line="240" w:lineRule="auto"/>
        <w:ind w:left="284" w:hanging="284"/>
        <w:jc w:val="both"/>
        <w:rPr>
          <w:rFonts w:ascii="Verdana" w:hAnsi="Verdana"/>
          <w:sz w:val="20"/>
          <w:szCs w:val="20"/>
        </w:rPr>
      </w:pPr>
      <w:r w:rsidRPr="00F96ADC">
        <w:rPr>
          <w:rFonts w:ascii="Verdana" w:hAnsi="Verdana"/>
          <w:sz w:val="20"/>
          <w:szCs w:val="20"/>
        </w:rPr>
        <w:t>Zamawiający zleca, a Wykonawca zobowiązuje się do wykonania zamówienia</w:t>
      </w:r>
      <w:r w:rsidRPr="007A19EF">
        <w:t xml:space="preserve"> </w:t>
      </w:r>
      <w:r>
        <w:br/>
      </w:r>
      <w:r w:rsidR="00B9665F">
        <w:rPr>
          <w:rFonts w:ascii="Verdana" w:hAnsi="Verdana"/>
          <w:b/>
          <w:sz w:val="20"/>
          <w:szCs w:val="20"/>
        </w:rPr>
        <w:t xml:space="preserve">pt. </w:t>
      </w:r>
      <w:r>
        <w:rPr>
          <w:rFonts w:ascii="Verdana" w:hAnsi="Verdana"/>
          <w:b/>
          <w:sz w:val="20"/>
          <w:szCs w:val="20"/>
        </w:rPr>
        <w:t>Odbiór, transport, zagospodarowanie odpadów komunalnych z Rejonu GDDKiA w Kutnie</w:t>
      </w:r>
      <w:r w:rsidRPr="004E3CF0">
        <w:rPr>
          <w:rFonts w:ascii="Verdana" w:hAnsi="Verdana"/>
          <w:b/>
          <w:sz w:val="20"/>
          <w:szCs w:val="20"/>
        </w:rPr>
        <w:t xml:space="preserve"> </w:t>
      </w:r>
      <w:r w:rsidRPr="004E3CF0">
        <w:rPr>
          <w:rFonts w:ascii="Verdana" w:hAnsi="Verdana"/>
          <w:sz w:val="20"/>
          <w:szCs w:val="20"/>
        </w:rPr>
        <w:t>p</w:t>
      </w:r>
      <w:r>
        <w:rPr>
          <w:rFonts w:ascii="Verdana" w:hAnsi="Verdana"/>
          <w:sz w:val="20"/>
          <w:szCs w:val="20"/>
        </w:rPr>
        <w:t>olegając</w:t>
      </w:r>
      <w:r w:rsidR="00B9665F">
        <w:rPr>
          <w:rFonts w:ascii="Verdana" w:hAnsi="Verdana"/>
          <w:sz w:val="20"/>
          <w:szCs w:val="20"/>
        </w:rPr>
        <w:t>ego</w:t>
      </w:r>
      <w:r>
        <w:rPr>
          <w:rFonts w:ascii="Verdana" w:hAnsi="Verdana"/>
          <w:sz w:val="20"/>
          <w:szCs w:val="20"/>
        </w:rPr>
        <w:t xml:space="preserve"> na odbiorze, transporcie i zagospodarowaniu odpadów komunalnych</w:t>
      </w:r>
      <w:r w:rsidR="00B9665F" w:rsidRPr="00B9665F">
        <w:rPr>
          <w:rFonts w:ascii="Verdana" w:hAnsi="Verdana"/>
          <w:sz w:val="20"/>
          <w:szCs w:val="20"/>
        </w:rPr>
        <w:t xml:space="preserve"> </w:t>
      </w:r>
      <w:r w:rsidR="00B9665F" w:rsidRPr="004E3CF0">
        <w:rPr>
          <w:rFonts w:ascii="Verdana" w:hAnsi="Verdana"/>
          <w:sz w:val="20"/>
          <w:szCs w:val="20"/>
        </w:rPr>
        <w:t>zgodnie</w:t>
      </w:r>
      <w:r w:rsidR="00B9665F">
        <w:rPr>
          <w:rFonts w:ascii="Verdana" w:hAnsi="Verdana"/>
          <w:sz w:val="20"/>
          <w:szCs w:val="20"/>
        </w:rPr>
        <w:t xml:space="preserve"> z wymaganiami Zamawiającego, opisanymi</w:t>
      </w:r>
      <w:r w:rsidR="00B9665F" w:rsidRPr="004E3CF0">
        <w:rPr>
          <w:rFonts w:ascii="Verdana" w:hAnsi="Verdana"/>
          <w:sz w:val="20"/>
          <w:szCs w:val="20"/>
        </w:rPr>
        <w:t xml:space="preserve"> </w:t>
      </w:r>
      <w:r w:rsidR="00B9665F">
        <w:rPr>
          <w:rFonts w:ascii="Verdana" w:hAnsi="Verdana"/>
          <w:sz w:val="20"/>
          <w:szCs w:val="20"/>
        </w:rPr>
        <w:t>w Opisie Przedmiotu Zamówienia (dalej „OPZ”), który stanowi załącznik n</w:t>
      </w:r>
      <w:r w:rsidR="007129D3">
        <w:rPr>
          <w:rFonts w:ascii="Verdana" w:hAnsi="Verdana"/>
          <w:sz w:val="20"/>
          <w:szCs w:val="20"/>
        </w:rPr>
        <w:t>r 1</w:t>
      </w:r>
      <w:r w:rsidR="00B9665F">
        <w:rPr>
          <w:rFonts w:ascii="Verdana" w:hAnsi="Verdana"/>
          <w:sz w:val="20"/>
          <w:szCs w:val="20"/>
        </w:rPr>
        <w:t xml:space="preserve"> do Umowy oraz </w:t>
      </w:r>
      <w:r w:rsidR="00B9665F" w:rsidRPr="004E3CF0">
        <w:rPr>
          <w:rFonts w:ascii="Verdana" w:hAnsi="Verdana"/>
          <w:sz w:val="20"/>
          <w:szCs w:val="20"/>
        </w:rPr>
        <w:t xml:space="preserve">ze złożoną </w:t>
      </w:r>
      <w:r w:rsidR="00B9665F">
        <w:rPr>
          <w:rFonts w:ascii="Verdana" w:hAnsi="Verdana"/>
          <w:sz w:val="20"/>
          <w:szCs w:val="20"/>
        </w:rPr>
        <w:t xml:space="preserve">przez Wykonawcę </w:t>
      </w:r>
      <w:r w:rsidR="00B9665F" w:rsidRPr="004E3CF0">
        <w:rPr>
          <w:rFonts w:ascii="Verdana" w:hAnsi="Verdana"/>
          <w:sz w:val="20"/>
          <w:szCs w:val="20"/>
        </w:rPr>
        <w:t>ofertą</w:t>
      </w:r>
      <w:r w:rsidR="00B9665F">
        <w:rPr>
          <w:rFonts w:ascii="Verdana" w:hAnsi="Verdana"/>
          <w:sz w:val="20"/>
          <w:szCs w:val="20"/>
        </w:rPr>
        <w:t>, stanowiącą załącznik nr</w:t>
      </w:r>
      <w:r w:rsidR="007129D3">
        <w:rPr>
          <w:rFonts w:ascii="Verdana" w:hAnsi="Verdana"/>
          <w:sz w:val="20"/>
          <w:szCs w:val="20"/>
        </w:rPr>
        <w:t xml:space="preserve"> 2</w:t>
      </w:r>
      <w:r w:rsidR="00B9665F">
        <w:rPr>
          <w:rFonts w:ascii="Verdana" w:hAnsi="Verdana"/>
          <w:sz w:val="20"/>
          <w:szCs w:val="20"/>
        </w:rPr>
        <w:t xml:space="preserve"> do umowy</w:t>
      </w:r>
      <w:r>
        <w:rPr>
          <w:rFonts w:ascii="Verdana" w:hAnsi="Verdana"/>
          <w:sz w:val="20"/>
          <w:szCs w:val="20"/>
        </w:rPr>
        <w:t xml:space="preserve">. Odpady te gromadzone będą w użyczonych przez Wykonawcę pojemnikach </w:t>
      </w:r>
      <w:r w:rsidR="00A4157B">
        <w:rPr>
          <w:rFonts w:ascii="Verdana" w:hAnsi="Verdana"/>
          <w:sz w:val="20"/>
          <w:szCs w:val="20"/>
        </w:rPr>
        <w:t>na terenie</w:t>
      </w:r>
      <w:r>
        <w:rPr>
          <w:rFonts w:ascii="Verdana" w:hAnsi="Verdana"/>
          <w:sz w:val="20"/>
          <w:szCs w:val="20"/>
        </w:rPr>
        <w:t xml:space="preserve"> nieruchomości Generalnej Dyrekcji Dróg Krajowych i Autostrad Oddział w Łodzi Rejon w Kutnie, ul. Kard. S. Wyszyńskiego 13, 99-300 Kutno</w:t>
      </w:r>
      <w:r w:rsidR="00B9665F">
        <w:rPr>
          <w:rFonts w:ascii="Verdana" w:hAnsi="Verdana"/>
          <w:sz w:val="20"/>
          <w:szCs w:val="20"/>
        </w:rPr>
        <w:t>.</w:t>
      </w:r>
      <w:r w:rsidR="00A4157B">
        <w:rPr>
          <w:rFonts w:ascii="Verdana" w:hAnsi="Verdana"/>
          <w:sz w:val="20"/>
          <w:szCs w:val="20"/>
        </w:rPr>
        <w:t xml:space="preserve"> </w:t>
      </w:r>
    </w:p>
    <w:p w14:paraId="6F2BBC4B" w14:textId="44F74EF0" w:rsidR="00A4157B" w:rsidRPr="00FC498D" w:rsidRDefault="00A4157B" w:rsidP="006C50F7">
      <w:pPr>
        <w:numPr>
          <w:ilvl w:val="0"/>
          <w:numId w:val="3"/>
        </w:numPr>
        <w:spacing w:before="120" w:after="0" w:line="240" w:lineRule="auto"/>
        <w:ind w:left="284" w:hanging="284"/>
        <w:jc w:val="both"/>
        <w:rPr>
          <w:rFonts w:ascii="Verdana" w:hAnsi="Verdana"/>
          <w:sz w:val="20"/>
          <w:szCs w:val="20"/>
        </w:rPr>
      </w:pPr>
      <w:r>
        <w:rPr>
          <w:rFonts w:ascii="Verdana" w:hAnsi="Verdana"/>
          <w:sz w:val="20"/>
          <w:szCs w:val="20"/>
        </w:rPr>
        <w:t>Wykonawca zobowiązany jest do odbioru odpadów zgodnie z obowiązującymi przepisami, w tym z ustawą z dnia 14 grudnia 2012 r. o odpadach (Dz. U. z 2023 r., poz. 1587 ze zmianami).</w:t>
      </w:r>
    </w:p>
    <w:p w14:paraId="2B3370FE" w14:textId="60F8527B" w:rsidR="00334C44" w:rsidRDefault="00334C44" w:rsidP="00334C44">
      <w:pPr>
        <w:spacing w:before="120" w:after="0" w:line="240" w:lineRule="auto"/>
        <w:jc w:val="center"/>
        <w:rPr>
          <w:rFonts w:ascii="Verdana" w:hAnsi="Verdana" w:cs="Calibri"/>
          <w:b/>
          <w:bCs/>
          <w:sz w:val="20"/>
          <w:szCs w:val="20"/>
        </w:rPr>
      </w:pPr>
      <w:r w:rsidRPr="00F778CF">
        <w:rPr>
          <w:rFonts w:ascii="Verdana" w:hAnsi="Verdana" w:cs="Calibri"/>
          <w:b/>
          <w:bCs/>
          <w:sz w:val="20"/>
          <w:szCs w:val="20"/>
        </w:rPr>
        <w:t>§</w:t>
      </w:r>
      <w:r w:rsidR="00B9665F">
        <w:rPr>
          <w:rFonts w:ascii="Verdana" w:hAnsi="Verdana" w:cs="Calibri"/>
          <w:b/>
          <w:bCs/>
          <w:sz w:val="20"/>
          <w:szCs w:val="20"/>
        </w:rPr>
        <w:t xml:space="preserve"> </w:t>
      </w:r>
      <w:r>
        <w:rPr>
          <w:rFonts w:ascii="Verdana" w:hAnsi="Verdana" w:cs="Calibri"/>
          <w:b/>
          <w:bCs/>
          <w:sz w:val="20"/>
          <w:szCs w:val="20"/>
        </w:rPr>
        <w:t>2</w:t>
      </w:r>
      <w:r w:rsidR="00B9665F">
        <w:rPr>
          <w:rFonts w:ascii="Verdana" w:hAnsi="Verdana" w:cs="Calibri"/>
          <w:b/>
          <w:bCs/>
          <w:sz w:val="20"/>
          <w:szCs w:val="20"/>
        </w:rPr>
        <w:t>.</w:t>
      </w:r>
    </w:p>
    <w:p w14:paraId="3051CA9F" w14:textId="17A1EF3C" w:rsidR="00215AE6" w:rsidRDefault="00334C44"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t xml:space="preserve">Termin realizacji przedmiotu umowy: </w:t>
      </w:r>
      <w:r w:rsidR="00506DB9">
        <w:rPr>
          <w:rFonts w:ascii="Verdana" w:hAnsi="Verdana"/>
          <w:sz w:val="20"/>
          <w:szCs w:val="20"/>
        </w:rPr>
        <w:t>w okresie 24 miesięcy od dnia zawarcia umowy</w:t>
      </w:r>
      <w:r>
        <w:rPr>
          <w:rFonts w:ascii="Verdana" w:hAnsi="Verdana"/>
          <w:sz w:val="20"/>
          <w:szCs w:val="20"/>
        </w:rPr>
        <w:t xml:space="preserve"> lub do wyczerpania kwoty brutto określonej w </w:t>
      </w:r>
      <w:r w:rsidRPr="0041483D">
        <w:rPr>
          <w:rFonts w:ascii="Verdana" w:hAnsi="Verdana"/>
          <w:sz w:val="20"/>
          <w:szCs w:val="20"/>
        </w:rPr>
        <w:t>§</w:t>
      </w:r>
      <w:r>
        <w:rPr>
          <w:rFonts w:ascii="Verdana" w:hAnsi="Verdana"/>
          <w:sz w:val="20"/>
          <w:szCs w:val="20"/>
        </w:rPr>
        <w:t xml:space="preserve"> 3 ust. 1 za wykonanie całego zakresu przedmiotu umowy, w zależności od tego, co nastąpi wcześniej</w:t>
      </w:r>
      <w:r w:rsidR="001D6951">
        <w:rPr>
          <w:rFonts w:ascii="Verdana" w:hAnsi="Verdana"/>
          <w:sz w:val="20"/>
          <w:szCs w:val="20"/>
        </w:rPr>
        <w:t>.</w:t>
      </w:r>
    </w:p>
    <w:p w14:paraId="2BD99C71" w14:textId="0185511E" w:rsidR="00215AE6" w:rsidRDefault="00215AE6"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lastRenderedPageBreak/>
        <w:t xml:space="preserve">Usługa odbioru pojemników z odpadami będzie realizowana zgodnie z ust. 4 </w:t>
      </w:r>
      <w:r>
        <w:rPr>
          <w:rFonts w:ascii="Verdana" w:hAnsi="Verdana"/>
          <w:sz w:val="20"/>
          <w:szCs w:val="20"/>
        </w:rPr>
        <w:br/>
        <w:t>Opisu Przedmiotu Zamówienia</w:t>
      </w:r>
      <w:r w:rsidR="00924414">
        <w:rPr>
          <w:rFonts w:ascii="Verdana" w:hAnsi="Verdana"/>
          <w:sz w:val="20"/>
          <w:szCs w:val="20"/>
        </w:rPr>
        <w:t xml:space="preserve"> – Miesięczny harmonogram wykonania usługi</w:t>
      </w:r>
      <w:r w:rsidR="006C50F7">
        <w:rPr>
          <w:rFonts w:ascii="Verdana" w:hAnsi="Verdana"/>
          <w:sz w:val="20"/>
          <w:szCs w:val="20"/>
        </w:rPr>
        <w:t>,</w:t>
      </w:r>
      <w:r>
        <w:rPr>
          <w:rFonts w:ascii="Verdana" w:hAnsi="Verdana"/>
          <w:sz w:val="20"/>
          <w:szCs w:val="20"/>
        </w:rPr>
        <w:t xml:space="preserve"> w sposób cykliczny.</w:t>
      </w:r>
    </w:p>
    <w:p w14:paraId="38701A20" w14:textId="22F2F02F" w:rsidR="00215AE6" w:rsidRDefault="00215AE6" w:rsidP="00215AE6">
      <w:pPr>
        <w:pStyle w:val="Akapitzlist"/>
        <w:numPr>
          <w:ilvl w:val="0"/>
          <w:numId w:val="5"/>
        </w:numPr>
        <w:spacing w:before="120" w:after="0" w:line="240" w:lineRule="auto"/>
        <w:ind w:left="284" w:hanging="284"/>
        <w:jc w:val="both"/>
        <w:rPr>
          <w:rFonts w:ascii="Verdana" w:hAnsi="Verdana"/>
          <w:sz w:val="20"/>
          <w:szCs w:val="20"/>
        </w:rPr>
      </w:pPr>
      <w:r>
        <w:rPr>
          <w:rFonts w:ascii="Verdana" w:hAnsi="Verdana"/>
          <w:sz w:val="20"/>
          <w:szCs w:val="20"/>
        </w:rPr>
        <w:t xml:space="preserve">Zamawiający </w:t>
      </w:r>
      <w:r w:rsidR="002863B0">
        <w:rPr>
          <w:rFonts w:ascii="Verdana" w:hAnsi="Verdana"/>
          <w:sz w:val="20"/>
          <w:szCs w:val="20"/>
        </w:rPr>
        <w:t>dopuszcza możliwość okresowego zwiększenia ilości zebranych odpadów komunalnych, a Wykonawca zapewni ich odbiór, na telefoniczne zlecenie</w:t>
      </w:r>
      <w:r w:rsidR="006C50F7">
        <w:rPr>
          <w:rFonts w:ascii="Verdana" w:hAnsi="Verdana"/>
          <w:sz w:val="20"/>
          <w:szCs w:val="20"/>
        </w:rPr>
        <w:t xml:space="preserve"> </w:t>
      </w:r>
      <w:r w:rsidR="002863B0">
        <w:rPr>
          <w:rFonts w:ascii="Verdana" w:hAnsi="Verdana"/>
          <w:sz w:val="20"/>
          <w:szCs w:val="20"/>
        </w:rPr>
        <w:t>Zamawiającego</w:t>
      </w:r>
      <w:r w:rsidR="0063687D">
        <w:rPr>
          <w:rFonts w:ascii="Verdana" w:hAnsi="Verdana"/>
          <w:sz w:val="20"/>
          <w:szCs w:val="20"/>
        </w:rPr>
        <w:t>, w ciągu trzech dni roboczych od zgłoszenia</w:t>
      </w:r>
      <w:r w:rsidR="002863B0">
        <w:rPr>
          <w:rFonts w:ascii="Verdana" w:hAnsi="Verdana"/>
          <w:sz w:val="20"/>
          <w:szCs w:val="20"/>
        </w:rPr>
        <w:t>.</w:t>
      </w:r>
    </w:p>
    <w:p w14:paraId="39C91B43" w14:textId="77777777" w:rsidR="00FC498D" w:rsidRPr="00FC498D" w:rsidRDefault="00FC498D" w:rsidP="00FC498D">
      <w:pPr>
        <w:pStyle w:val="Akapitzlist"/>
        <w:spacing w:before="120" w:after="0" w:line="240" w:lineRule="auto"/>
        <w:ind w:left="284"/>
        <w:jc w:val="both"/>
        <w:rPr>
          <w:rFonts w:ascii="Verdana" w:hAnsi="Verdana"/>
          <w:sz w:val="20"/>
          <w:szCs w:val="20"/>
        </w:rPr>
      </w:pPr>
    </w:p>
    <w:p w14:paraId="2F3BC595" w14:textId="2299BE7D" w:rsidR="00924414" w:rsidRDefault="00924414" w:rsidP="000555AF">
      <w:pPr>
        <w:spacing w:after="120" w:line="240" w:lineRule="auto"/>
        <w:jc w:val="center"/>
        <w:rPr>
          <w:rFonts w:ascii="Verdana" w:hAnsi="Verdana" w:cs="Calibri"/>
          <w:b/>
          <w:bCs/>
          <w:sz w:val="20"/>
          <w:szCs w:val="20"/>
        </w:rPr>
      </w:pPr>
      <w:r w:rsidRPr="00F778CF">
        <w:rPr>
          <w:rFonts w:ascii="Verdana" w:hAnsi="Verdana" w:cs="Calibri"/>
          <w:b/>
          <w:bCs/>
          <w:sz w:val="20"/>
          <w:szCs w:val="20"/>
        </w:rPr>
        <w:t>§</w:t>
      </w:r>
      <w:r>
        <w:rPr>
          <w:rFonts w:ascii="Verdana" w:hAnsi="Verdana" w:cs="Calibri"/>
          <w:b/>
          <w:bCs/>
          <w:sz w:val="20"/>
          <w:szCs w:val="20"/>
        </w:rPr>
        <w:t>3</w:t>
      </w:r>
      <w:r w:rsidR="0063687D">
        <w:rPr>
          <w:rFonts w:ascii="Verdana" w:hAnsi="Verdana" w:cs="Calibri"/>
          <w:b/>
          <w:bCs/>
          <w:sz w:val="20"/>
          <w:szCs w:val="20"/>
        </w:rPr>
        <w:t>.</w:t>
      </w:r>
    </w:p>
    <w:p w14:paraId="1C7599D4" w14:textId="4FD58DC3" w:rsidR="00924414" w:rsidRPr="005A1957" w:rsidRDefault="00CD1BAF" w:rsidP="00924414">
      <w:pPr>
        <w:numPr>
          <w:ilvl w:val="0"/>
          <w:numId w:val="6"/>
        </w:numPr>
        <w:spacing w:after="0" w:line="240" w:lineRule="auto"/>
        <w:ind w:left="284" w:hanging="284"/>
        <w:jc w:val="both"/>
        <w:rPr>
          <w:rFonts w:ascii="Verdana" w:hAnsi="Verdana"/>
          <w:sz w:val="20"/>
          <w:szCs w:val="20"/>
        </w:rPr>
      </w:pPr>
      <w:r>
        <w:rPr>
          <w:rFonts w:ascii="Verdana" w:hAnsi="Verdana"/>
          <w:sz w:val="20"/>
          <w:szCs w:val="20"/>
        </w:rPr>
        <w:t>Maksymalne w</w:t>
      </w:r>
      <w:r w:rsidR="00924414" w:rsidRPr="00F96ADC">
        <w:rPr>
          <w:rFonts w:ascii="Verdana" w:hAnsi="Verdana"/>
          <w:sz w:val="20"/>
          <w:szCs w:val="20"/>
        </w:rPr>
        <w:t>ynagrodzenie za wykonanie całego zakresu przedmiotu umowy określonej</w:t>
      </w:r>
      <w:r>
        <w:rPr>
          <w:rFonts w:ascii="Verdana" w:hAnsi="Verdana"/>
          <w:sz w:val="20"/>
          <w:szCs w:val="20"/>
        </w:rPr>
        <w:t xml:space="preserve"> </w:t>
      </w:r>
      <w:r w:rsidR="00924414" w:rsidRPr="005A1957">
        <w:rPr>
          <w:rFonts w:ascii="Verdana" w:hAnsi="Verdana"/>
          <w:sz w:val="20"/>
          <w:szCs w:val="20"/>
        </w:rPr>
        <w:t xml:space="preserve">w </w:t>
      </w:r>
      <w:r w:rsidR="00924414" w:rsidRPr="00A962B6">
        <w:rPr>
          <w:rFonts w:ascii="Verdana" w:hAnsi="Verdana" w:cs="Calibri"/>
          <w:sz w:val="20"/>
          <w:szCs w:val="20"/>
        </w:rPr>
        <w:t xml:space="preserve">§ </w:t>
      </w:r>
      <w:r w:rsidR="00924414" w:rsidRPr="00A962B6">
        <w:rPr>
          <w:rFonts w:ascii="Verdana" w:hAnsi="Verdana"/>
          <w:sz w:val="20"/>
          <w:szCs w:val="20"/>
        </w:rPr>
        <w:t>1</w:t>
      </w:r>
      <w:r w:rsidR="00924414" w:rsidRPr="005A1957">
        <w:rPr>
          <w:rFonts w:ascii="Verdana" w:hAnsi="Verdana"/>
          <w:sz w:val="20"/>
          <w:szCs w:val="20"/>
        </w:rPr>
        <w:t xml:space="preserve"> strony ustalają zgodnie z ofertą Wykonawcy</w:t>
      </w:r>
      <w:r>
        <w:rPr>
          <w:rFonts w:ascii="Verdana" w:hAnsi="Verdana"/>
          <w:sz w:val="20"/>
          <w:szCs w:val="20"/>
        </w:rPr>
        <w:t xml:space="preserve"> </w:t>
      </w:r>
      <w:r w:rsidR="00924414" w:rsidRPr="005A1957">
        <w:rPr>
          <w:rFonts w:ascii="Verdana" w:hAnsi="Verdana"/>
          <w:sz w:val="20"/>
          <w:szCs w:val="20"/>
        </w:rPr>
        <w:t xml:space="preserve">na </w:t>
      </w:r>
      <w:r w:rsidR="00924414" w:rsidRPr="005A1957">
        <w:rPr>
          <w:rFonts w:ascii="Verdana" w:hAnsi="Verdana"/>
          <w:b/>
          <w:sz w:val="20"/>
          <w:szCs w:val="20"/>
        </w:rPr>
        <w:t>kwotę</w:t>
      </w:r>
      <w:r w:rsidR="00924414" w:rsidRPr="005A1957">
        <w:rPr>
          <w:rFonts w:ascii="Verdana" w:hAnsi="Verdana"/>
          <w:sz w:val="20"/>
          <w:szCs w:val="20"/>
        </w:rPr>
        <w:t xml:space="preserve"> </w:t>
      </w:r>
      <w:r w:rsidR="00924414" w:rsidRPr="005A1957">
        <w:rPr>
          <w:rFonts w:ascii="Verdana" w:hAnsi="Verdana"/>
          <w:b/>
          <w:sz w:val="20"/>
          <w:szCs w:val="20"/>
        </w:rPr>
        <w:t>netto</w:t>
      </w:r>
      <w:r w:rsidR="00924414" w:rsidRPr="005A1957">
        <w:rPr>
          <w:rFonts w:ascii="Verdana" w:hAnsi="Verdana"/>
          <w:sz w:val="20"/>
          <w:szCs w:val="20"/>
        </w:rPr>
        <w:t>:</w:t>
      </w:r>
      <w:r w:rsidR="00924414">
        <w:rPr>
          <w:rFonts w:ascii="Verdana" w:hAnsi="Verdana"/>
          <w:sz w:val="20"/>
          <w:szCs w:val="20"/>
        </w:rPr>
        <w:t xml:space="preserve"> </w:t>
      </w:r>
      <w:r w:rsidR="00924414" w:rsidRPr="005A1957">
        <w:rPr>
          <w:rFonts w:ascii="Verdana" w:hAnsi="Verdana"/>
          <w:sz w:val="20"/>
          <w:szCs w:val="20"/>
        </w:rPr>
        <w:t>(słownie złotych:</w:t>
      </w:r>
      <w:r w:rsidR="00924414">
        <w:rPr>
          <w:rFonts w:ascii="Verdana" w:hAnsi="Verdana"/>
          <w:sz w:val="20"/>
          <w:szCs w:val="20"/>
        </w:rPr>
        <w:t xml:space="preserve">…………………………..) </w:t>
      </w:r>
      <w:r w:rsidR="00924414" w:rsidRPr="005A1957">
        <w:rPr>
          <w:rFonts w:ascii="Verdana" w:hAnsi="Verdana"/>
          <w:sz w:val="20"/>
          <w:szCs w:val="20"/>
        </w:rPr>
        <w:t>plus</w:t>
      </w:r>
      <w:r w:rsidR="00924414" w:rsidRPr="00A962B6">
        <w:rPr>
          <w:rFonts w:ascii="Verdana" w:hAnsi="Verdana"/>
          <w:b/>
          <w:sz w:val="20"/>
          <w:szCs w:val="20"/>
        </w:rPr>
        <w:t xml:space="preserve"> </w:t>
      </w:r>
      <w:r w:rsidR="00924414">
        <w:rPr>
          <w:rFonts w:ascii="Verdana" w:hAnsi="Verdana"/>
          <w:sz w:val="20"/>
          <w:szCs w:val="20"/>
        </w:rPr>
        <w:t>podatek VAT w wysokości ……………..</w:t>
      </w:r>
      <w:r w:rsidR="00924414" w:rsidRPr="00A962B6">
        <w:rPr>
          <w:rFonts w:ascii="Verdana" w:hAnsi="Verdana"/>
          <w:sz w:val="20"/>
          <w:szCs w:val="20"/>
        </w:rPr>
        <w:t>zł</w:t>
      </w:r>
      <w:r w:rsidR="00924414" w:rsidRPr="005A1957">
        <w:rPr>
          <w:rFonts w:ascii="Verdana" w:hAnsi="Verdana"/>
          <w:sz w:val="20"/>
          <w:szCs w:val="20"/>
        </w:rPr>
        <w:t xml:space="preserve"> </w:t>
      </w:r>
      <w:r w:rsidR="00924414">
        <w:rPr>
          <w:rFonts w:ascii="Verdana" w:hAnsi="Verdana"/>
          <w:sz w:val="20"/>
          <w:szCs w:val="20"/>
        </w:rPr>
        <w:br/>
      </w:r>
      <w:r w:rsidR="00924414" w:rsidRPr="005A1957">
        <w:rPr>
          <w:rFonts w:ascii="Verdana" w:hAnsi="Verdana"/>
          <w:sz w:val="20"/>
          <w:szCs w:val="20"/>
        </w:rPr>
        <w:t>(słownie</w:t>
      </w:r>
      <w:r>
        <w:rPr>
          <w:rFonts w:ascii="Verdana" w:hAnsi="Verdana"/>
          <w:sz w:val="20"/>
          <w:szCs w:val="20"/>
        </w:rPr>
        <w:t xml:space="preserve"> </w:t>
      </w:r>
      <w:r w:rsidR="00924414" w:rsidRPr="005A1957">
        <w:rPr>
          <w:rFonts w:ascii="Verdana" w:hAnsi="Verdana"/>
          <w:sz w:val="20"/>
          <w:szCs w:val="20"/>
        </w:rPr>
        <w:t>złotych:</w:t>
      </w:r>
      <w:r w:rsidR="00924414">
        <w:rPr>
          <w:rFonts w:ascii="Verdana" w:hAnsi="Verdana"/>
          <w:sz w:val="20"/>
          <w:szCs w:val="20"/>
        </w:rPr>
        <w:t xml:space="preserve">……………………., </w:t>
      </w:r>
      <w:r w:rsidR="00924414" w:rsidRPr="005A1957">
        <w:rPr>
          <w:rFonts w:ascii="Verdana" w:hAnsi="Verdana"/>
          <w:sz w:val="20"/>
          <w:szCs w:val="20"/>
        </w:rPr>
        <w:t xml:space="preserve">co daje </w:t>
      </w:r>
      <w:r w:rsidR="00924414" w:rsidRPr="005A1957">
        <w:rPr>
          <w:rFonts w:ascii="Verdana" w:hAnsi="Verdana"/>
          <w:b/>
          <w:sz w:val="20"/>
          <w:szCs w:val="20"/>
        </w:rPr>
        <w:t>kwotę brutto</w:t>
      </w:r>
      <w:r w:rsidR="00924414">
        <w:rPr>
          <w:rFonts w:ascii="Verdana" w:hAnsi="Verdana"/>
          <w:sz w:val="20"/>
          <w:szCs w:val="20"/>
        </w:rPr>
        <w:t>: …………………….(słownie złotych:…………………………………………………)</w:t>
      </w:r>
    </w:p>
    <w:p w14:paraId="2FFD5C97" w14:textId="4D78D3C1" w:rsidR="00924414" w:rsidRPr="0001443A" w:rsidRDefault="00924414" w:rsidP="00CE51A9">
      <w:pPr>
        <w:numPr>
          <w:ilvl w:val="0"/>
          <w:numId w:val="6"/>
        </w:numPr>
        <w:tabs>
          <w:tab w:val="left" w:pos="284"/>
        </w:tabs>
        <w:spacing w:after="0" w:line="240" w:lineRule="auto"/>
        <w:ind w:left="284" w:hanging="284"/>
        <w:jc w:val="both"/>
        <w:rPr>
          <w:rFonts w:ascii="Verdana" w:hAnsi="Verdana"/>
          <w:sz w:val="20"/>
          <w:szCs w:val="20"/>
        </w:rPr>
      </w:pPr>
      <w:r w:rsidRPr="00F96ADC">
        <w:rPr>
          <w:rFonts w:ascii="Verdana" w:hAnsi="Verdana"/>
          <w:sz w:val="20"/>
          <w:szCs w:val="20"/>
        </w:rPr>
        <w:t xml:space="preserve">Ceny jednostkowe określone przez Wykonawcę w </w:t>
      </w:r>
      <w:r>
        <w:rPr>
          <w:rFonts w:ascii="Verdana" w:hAnsi="Verdana"/>
          <w:sz w:val="20"/>
          <w:szCs w:val="20"/>
        </w:rPr>
        <w:t>ofercie</w:t>
      </w:r>
      <w:r w:rsidRPr="00F96ADC">
        <w:rPr>
          <w:rFonts w:ascii="Verdana" w:hAnsi="Verdana"/>
          <w:sz w:val="20"/>
          <w:szCs w:val="20"/>
        </w:rPr>
        <w:t xml:space="preserve"> nie będą </w:t>
      </w:r>
      <w:r>
        <w:rPr>
          <w:rFonts w:ascii="Verdana" w:hAnsi="Verdana"/>
          <w:sz w:val="20"/>
          <w:szCs w:val="20"/>
        </w:rPr>
        <w:t xml:space="preserve">podlegały </w:t>
      </w:r>
      <w:r w:rsidRPr="00F96ADC">
        <w:rPr>
          <w:rFonts w:ascii="Verdana" w:hAnsi="Verdana"/>
          <w:sz w:val="20"/>
          <w:szCs w:val="20"/>
        </w:rPr>
        <w:t>waloryzacji.</w:t>
      </w:r>
    </w:p>
    <w:p w14:paraId="66367E17" w14:textId="72EA26C0" w:rsidR="00924414" w:rsidRPr="0001443A" w:rsidRDefault="00924414" w:rsidP="00CE51A9">
      <w:pPr>
        <w:numPr>
          <w:ilvl w:val="0"/>
          <w:numId w:val="6"/>
        </w:numPr>
        <w:spacing w:after="0" w:line="240" w:lineRule="auto"/>
        <w:ind w:left="284" w:hanging="284"/>
        <w:jc w:val="both"/>
        <w:rPr>
          <w:rFonts w:ascii="Verdana" w:hAnsi="Verdana"/>
          <w:sz w:val="20"/>
          <w:szCs w:val="20"/>
        </w:rPr>
      </w:pPr>
      <w:r>
        <w:rPr>
          <w:rFonts w:ascii="Verdana" w:hAnsi="Verdana"/>
          <w:sz w:val="20"/>
          <w:szCs w:val="20"/>
        </w:rPr>
        <w:t>Wartość</w:t>
      </w:r>
      <w:r w:rsidRPr="00F96ADC">
        <w:rPr>
          <w:rFonts w:ascii="Verdana" w:hAnsi="Verdana"/>
          <w:sz w:val="20"/>
          <w:szCs w:val="20"/>
        </w:rPr>
        <w:t xml:space="preserve"> wynagrodzenia określona w </w:t>
      </w:r>
      <w:r w:rsidR="00F4212B" w:rsidRPr="00A962B6">
        <w:rPr>
          <w:rFonts w:ascii="Verdana" w:hAnsi="Verdana" w:cs="Calibri"/>
          <w:sz w:val="20"/>
          <w:szCs w:val="20"/>
        </w:rPr>
        <w:t>§</w:t>
      </w:r>
      <w:r w:rsidR="00F4212B">
        <w:rPr>
          <w:rFonts w:ascii="Verdana" w:hAnsi="Verdana" w:cs="Calibri"/>
          <w:sz w:val="20"/>
          <w:szCs w:val="20"/>
        </w:rPr>
        <w:t xml:space="preserve"> 3 ust. 1</w:t>
      </w:r>
      <w:r w:rsidRPr="00F96ADC">
        <w:rPr>
          <w:rFonts w:ascii="Verdana" w:hAnsi="Verdana"/>
          <w:sz w:val="20"/>
          <w:szCs w:val="20"/>
        </w:rPr>
        <w:t>, stanowi maksymalną wartość zobowiązania Zamawiającego.</w:t>
      </w:r>
    </w:p>
    <w:p w14:paraId="6CE707C1" w14:textId="363E0C20" w:rsidR="00924414" w:rsidRPr="0001443A" w:rsidRDefault="00924414" w:rsidP="00CE51A9">
      <w:pPr>
        <w:numPr>
          <w:ilvl w:val="0"/>
          <w:numId w:val="6"/>
        </w:numPr>
        <w:spacing w:after="0" w:line="240" w:lineRule="auto"/>
        <w:ind w:left="284" w:hanging="284"/>
        <w:jc w:val="both"/>
        <w:rPr>
          <w:rFonts w:ascii="Verdana" w:hAnsi="Verdana"/>
          <w:sz w:val="20"/>
          <w:szCs w:val="20"/>
        </w:rPr>
      </w:pPr>
      <w:r w:rsidRPr="00F96ADC">
        <w:rPr>
          <w:rFonts w:ascii="Verdana" w:hAnsi="Verdana"/>
          <w:sz w:val="20"/>
          <w:szCs w:val="20"/>
        </w:rPr>
        <w:t xml:space="preserve">Podstawą do rozliczenia realizowanej usługi będą </w:t>
      </w:r>
      <w:r>
        <w:rPr>
          <w:rFonts w:ascii="Verdana" w:hAnsi="Verdana"/>
          <w:sz w:val="20"/>
          <w:szCs w:val="20"/>
        </w:rPr>
        <w:t>ceny jednostkowe zawarte</w:t>
      </w:r>
      <w:ins w:id="0" w:author="Żatkiewicz Barbara" w:date="2024-12-13T12:42:00Z">
        <w:r w:rsidR="009056E0">
          <w:rPr>
            <w:rFonts w:ascii="Verdana" w:hAnsi="Verdana"/>
            <w:sz w:val="20"/>
            <w:szCs w:val="20"/>
          </w:rPr>
          <w:t xml:space="preserve"> </w:t>
        </w:r>
        <w:r w:rsidR="009056E0">
          <w:rPr>
            <w:rFonts w:ascii="Verdana" w:hAnsi="Verdana"/>
            <w:sz w:val="20"/>
            <w:szCs w:val="20"/>
          </w:rPr>
          <w:br/>
          <w:t>w</w:t>
        </w:r>
      </w:ins>
      <w:r>
        <w:rPr>
          <w:rFonts w:ascii="Verdana" w:hAnsi="Verdana"/>
          <w:sz w:val="20"/>
          <w:szCs w:val="20"/>
        </w:rPr>
        <w:t xml:space="preserve"> </w:t>
      </w:r>
      <w:r w:rsidR="005777C1">
        <w:rPr>
          <w:rFonts w:ascii="Verdana" w:hAnsi="Verdana"/>
          <w:sz w:val="20"/>
          <w:szCs w:val="20"/>
        </w:rPr>
        <w:t xml:space="preserve">Kosztorysie ofertowym, stanowiącym integralną część </w:t>
      </w:r>
      <w:r>
        <w:rPr>
          <w:rFonts w:ascii="Verdana" w:hAnsi="Verdana"/>
          <w:sz w:val="20"/>
          <w:szCs w:val="20"/>
        </w:rPr>
        <w:t>ofer</w:t>
      </w:r>
      <w:r w:rsidR="005777C1">
        <w:rPr>
          <w:rFonts w:ascii="Verdana" w:hAnsi="Verdana"/>
          <w:sz w:val="20"/>
          <w:szCs w:val="20"/>
        </w:rPr>
        <w:t>ty Wykonawcy</w:t>
      </w:r>
      <w:r>
        <w:rPr>
          <w:rFonts w:ascii="Verdana" w:hAnsi="Verdana"/>
          <w:sz w:val="20"/>
          <w:szCs w:val="20"/>
        </w:rPr>
        <w:t>.</w:t>
      </w:r>
    </w:p>
    <w:p w14:paraId="0D755C42" w14:textId="7B1E8199" w:rsidR="00924414" w:rsidRPr="0001443A" w:rsidRDefault="00924414" w:rsidP="00CE51A9">
      <w:pPr>
        <w:numPr>
          <w:ilvl w:val="0"/>
          <w:numId w:val="6"/>
        </w:numPr>
        <w:spacing w:after="0" w:line="240" w:lineRule="auto"/>
        <w:ind w:left="284" w:hanging="284"/>
        <w:jc w:val="both"/>
        <w:rPr>
          <w:rFonts w:ascii="Verdana" w:hAnsi="Verdana"/>
          <w:sz w:val="20"/>
          <w:szCs w:val="20"/>
        </w:rPr>
      </w:pPr>
      <w:r w:rsidRPr="003C6D9A">
        <w:rPr>
          <w:rFonts w:ascii="Verdana" w:hAnsi="Verdana"/>
          <w:sz w:val="20"/>
          <w:szCs w:val="20"/>
        </w:rPr>
        <w:t xml:space="preserve">Rzeczywiste wynagrodzenie Wykonawcy, o którym mowa w </w:t>
      </w:r>
      <w:r w:rsidR="00F4212B" w:rsidRPr="00A962B6">
        <w:rPr>
          <w:rFonts w:ascii="Verdana" w:hAnsi="Verdana" w:cs="Calibri"/>
          <w:sz w:val="20"/>
          <w:szCs w:val="20"/>
        </w:rPr>
        <w:t>§</w:t>
      </w:r>
      <w:r w:rsidR="00F4212B">
        <w:rPr>
          <w:rFonts w:ascii="Verdana" w:hAnsi="Verdana" w:cs="Calibri"/>
          <w:sz w:val="20"/>
          <w:szCs w:val="20"/>
        </w:rPr>
        <w:t xml:space="preserve"> 3 ust. 1 </w:t>
      </w:r>
      <w:r w:rsidRPr="003C6D9A">
        <w:rPr>
          <w:rFonts w:ascii="Verdana" w:hAnsi="Verdana"/>
          <w:sz w:val="20"/>
          <w:szCs w:val="20"/>
        </w:rPr>
        <w:t xml:space="preserve">stanowić będzie iloczyn liczby wykonanej usługi wywozu </w:t>
      </w:r>
      <w:r>
        <w:rPr>
          <w:rFonts w:ascii="Verdana" w:hAnsi="Verdana"/>
          <w:sz w:val="20"/>
          <w:szCs w:val="20"/>
        </w:rPr>
        <w:t xml:space="preserve">odpadów </w:t>
      </w:r>
      <w:r w:rsidRPr="003C6D9A">
        <w:rPr>
          <w:rFonts w:ascii="Verdana" w:hAnsi="Verdana"/>
          <w:sz w:val="20"/>
          <w:szCs w:val="20"/>
        </w:rPr>
        <w:t>i cen jednostkowych za usługę   podaną w Kosztorysie ofertowym</w:t>
      </w:r>
      <w:r w:rsidR="005777C1">
        <w:rPr>
          <w:rFonts w:ascii="Verdana" w:hAnsi="Verdana"/>
          <w:sz w:val="20"/>
          <w:szCs w:val="20"/>
        </w:rPr>
        <w:t>,</w:t>
      </w:r>
      <w:r w:rsidRPr="003C6D9A">
        <w:rPr>
          <w:rFonts w:ascii="Verdana" w:hAnsi="Verdana"/>
          <w:sz w:val="20"/>
          <w:szCs w:val="20"/>
        </w:rPr>
        <w:t xml:space="preserve"> stanowiącym załącznik do </w:t>
      </w:r>
      <w:r w:rsidR="005777C1">
        <w:rPr>
          <w:rFonts w:ascii="Verdana" w:hAnsi="Verdana"/>
          <w:sz w:val="20"/>
          <w:szCs w:val="20"/>
        </w:rPr>
        <w:t>o</w:t>
      </w:r>
      <w:r w:rsidRPr="003C6D9A">
        <w:rPr>
          <w:rFonts w:ascii="Verdana" w:hAnsi="Verdana"/>
          <w:sz w:val="20"/>
          <w:szCs w:val="20"/>
        </w:rPr>
        <w:t>ferty Wykonawcy.</w:t>
      </w:r>
    </w:p>
    <w:p w14:paraId="152C89D5" w14:textId="77777777" w:rsidR="00CE51A9" w:rsidRDefault="00896830" w:rsidP="000555AF">
      <w:pPr>
        <w:numPr>
          <w:ilvl w:val="0"/>
          <w:numId w:val="6"/>
        </w:numPr>
        <w:spacing w:after="0" w:line="240" w:lineRule="auto"/>
        <w:ind w:left="284" w:hanging="284"/>
        <w:jc w:val="both"/>
        <w:rPr>
          <w:rFonts w:ascii="Verdana" w:hAnsi="Verdana"/>
          <w:sz w:val="20"/>
          <w:szCs w:val="20"/>
        </w:rPr>
      </w:pPr>
      <w:r w:rsidRPr="003C6D9A">
        <w:rPr>
          <w:rFonts w:ascii="Verdana" w:hAnsi="Verdana"/>
          <w:sz w:val="20"/>
          <w:szCs w:val="20"/>
        </w:rPr>
        <w:t>Wykonawca wystawi raz w m</w:t>
      </w:r>
      <w:r>
        <w:rPr>
          <w:rFonts w:ascii="Verdana" w:hAnsi="Verdana"/>
          <w:sz w:val="20"/>
          <w:szCs w:val="20"/>
        </w:rPr>
        <w:t>iesiącu</w:t>
      </w:r>
      <w:r w:rsidRPr="003C6D9A">
        <w:rPr>
          <w:rFonts w:ascii="Verdana" w:hAnsi="Verdana"/>
          <w:sz w:val="20"/>
          <w:szCs w:val="20"/>
        </w:rPr>
        <w:t xml:space="preserve"> fakturę na: </w:t>
      </w:r>
    </w:p>
    <w:p w14:paraId="123AEF9A" w14:textId="5C5EB7AD" w:rsidR="00CE51A9" w:rsidRPr="00FB0C01" w:rsidRDefault="00896830" w:rsidP="000555AF">
      <w:pPr>
        <w:spacing w:after="0" w:line="240" w:lineRule="auto"/>
        <w:ind w:left="284"/>
        <w:jc w:val="both"/>
        <w:rPr>
          <w:rFonts w:ascii="Verdana" w:hAnsi="Verdana"/>
          <w:b/>
          <w:bCs/>
          <w:sz w:val="20"/>
          <w:szCs w:val="20"/>
        </w:rPr>
      </w:pPr>
      <w:r w:rsidRPr="00FB0C01">
        <w:rPr>
          <w:rFonts w:ascii="Verdana" w:hAnsi="Verdana"/>
          <w:b/>
          <w:bCs/>
          <w:sz w:val="20"/>
          <w:szCs w:val="20"/>
        </w:rPr>
        <w:t xml:space="preserve">Generalna Dyrekcja Dróg Krajowych i Autostrad Oddział w Łodzi, </w:t>
      </w:r>
      <w:r w:rsidR="00FB0C01">
        <w:rPr>
          <w:rFonts w:ascii="Verdana" w:hAnsi="Verdana"/>
          <w:b/>
          <w:bCs/>
          <w:sz w:val="20"/>
          <w:szCs w:val="20"/>
        </w:rPr>
        <w:br/>
      </w:r>
      <w:r w:rsidRPr="00FB0C01">
        <w:rPr>
          <w:rFonts w:ascii="Verdana" w:hAnsi="Verdana"/>
          <w:b/>
          <w:bCs/>
          <w:sz w:val="20"/>
          <w:szCs w:val="20"/>
        </w:rPr>
        <w:t xml:space="preserve">ul. Irysowa 2, 91-857 Łódź NIP 725-17-13-273                             </w:t>
      </w:r>
    </w:p>
    <w:p w14:paraId="15BF3382" w14:textId="38B953AC" w:rsidR="00CE51A9" w:rsidRPr="0001443A" w:rsidRDefault="00896830" w:rsidP="000555AF">
      <w:pPr>
        <w:spacing w:after="0" w:line="240" w:lineRule="auto"/>
        <w:ind w:left="284"/>
        <w:jc w:val="both"/>
        <w:rPr>
          <w:rFonts w:ascii="Verdana" w:hAnsi="Verdana"/>
          <w:sz w:val="20"/>
          <w:szCs w:val="20"/>
        </w:rPr>
      </w:pPr>
      <w:r w:rsidRPr="003C6D9A">
        <w:rPr>
          <w:rFonts w:ascii="Verdana" w:hAnsi="Verdana"/>
          <w:sz w:val="20"/>
          <w:szCs w:val="20"/>
        </w:rPr>
        <w:t>i d</w:t>
      </w:r>
      <w:r w:rsidR="00CE51A9">
        <w:rPr>
          <w:rFonts w:ascii="Verdana" w:hAnsi="Verdana"/>
          <w:sz w:val="20"/>
          <w:szCs w:val="20"/>
        </w:rPr>
        <w:t>oręczy</w:t>
      </w:r>
      <w:r w:rsidRPr="003C6D9A">
        <w:rPr>
          <w:rFonts w:ascii="Verdana" w:hAnsi="Verdana"/>
          <w:sz w:val="20"/>
          <w:szCs w:val="20"/>
        </w:rPr>
        <w:t xml:space="preserve"> do siedziby Rejonu: GDDKIA Oddział w Łodzi Rejon w </w:t>
      </w:r>
      <w:r w:rsidR="00CE51A9">
        <w:rPr>
          <w:rFonts w:ascii="Verdana" w:hAnsi="Verdana"/>
          <w:sz w:val="20"/>
          <w:szCs w:val="20"/>
        </w:rPr>
        <w:t xml:space="preserve">Kutnie, </w:t>
      </w:r>
      <w:r w:rsidR="00CE51A9">
        <w:rPr>
          <w:rFonts w:ascii="Verdana" w:hAnsi="Verdana"/>
          <w:sz w:val="20"/>
          <w:szCs w:val="20"/>
        </w:rPr>
        <w:br/>
        <w:t xml:space="preserve">ul. Kard. S. Wyszyńskiego 13, 99-300 Kutno. </w:t>
      </w:r>
    </w:p>
    <w:p w14:paraId="0724988A" w14:textId="322DBBC1" w:rsidR="00CE51A9" w:rsidRDefault="00CE51A9" w:rsidP="000555AF">
      <w:pPr>
        <w:pStyle w:val="Akapitzlist"/>
        <w:numPr>
          <w:ilvl w:val="0"/>
          <w:numId w:val="6"/>
        </w:numPr>
        <w:spacing w:line="240" w:lineRule="auto"/>
        <w:ind w:left="284" w:hanging="284"/>
        <w:jc w:val="both"/>
        <w:rPr>
          <w:rFonts w:ascii="Verdana" w:hAnsi="Verdana"/>
          <w:sz w:val="20"/>
          <w:szCs w:val="20"/>
        </w:rPr>
      </w:pPr>
      <w:r w:rsidRPr="00CE51A9">
        <w:rPr>
          <w:rFonts w:ascii="Verdana" w:hAnsi="Verdana"/>
          <w:sz w:val="20"/>
          <w:szCs w:val="20"/>
        </w:rPr>
        <w:t>Płatność wynagrodzenia na rachunek bankowy Wykonawcy wskazany na fakturze nastąpi w terminie</w:t>
      </w:r>
      <w:ins w:id="1" w:author="Żatkiewicz Barbara" w:date="2024-12-13T12:42:00Z">
        <w:r w:rsidR="009056E0">
          <w:rPr>
            <w:rFonts w:ascii="Verdana" w:hAnsi="Verdana"/>
            <w:sz w:val="20"/>
            <w:szCs w:val="20"/>
          </w:rPr>
          <w:t xml:space="preserve"> do</w:t>
        </w:r>
      </w:ins>
      <w:r w:rsidRPr="00CE51A9">
        <w:rPr>
          <w:rFonts w:ascii="Verdana" w:hAnsi="Verdana"/>
          <w:sz w:val="20"/>
          <w:szCs w:val="20"/>
        </w:rPr>
        <w:t xml:space="preserve"> 30 dni od dnia otrzymania przez Zamawiającego prawidłowo wystawionej faktury VAT. Za datę realizacji płatności uważa się datę, w którym Zamawiający wydał swojemu bankowi dyspozycję polecenia przelewu pieniędzy </w:t>
      </w:r>
      <w:r w:rsidRPr="00CE51A9">
        <w:rPr>
          <w:rFonts w:ascii="Verdana" w:hAnsi="Verdana"/>
          <w:sz w:val="20"/>
          <w:szCs w:val="20"/>
        </w:rPr>
        <w:br/>
        <w:t xml:space="preserve">na </w:t>
      </w:r>
      <w:r>
        <w:rPr>
          <w:rFonts w:ascii="Verdana" w:hAnsi="Verdana"/>
          <w:sz w:val="20"/>
          <w:szCs w:val="20"/>
        </w:rPr>
        <w:t>rachunek</w:t>
      </w:r>
      <w:r w:rsidRPr="00CE51A9">
        <w:rPr>
          <w:rFonts w:ascii="Verdana" w:hAnsi="Verdana"/>
          <w:sz w:val="20"/>
          <w:szCs w:val="20"/>
        </w:rPr>
        <w:t xml:space="preserve"> Wykonawcy</w:t>
      </w:r>
      <w:r>
        <w:rPr>
          <w:rFonts w:ascii="Verdana" w:hAnsi="Verdana"/>
          <w:sz w:val="20"/>
          <w:szCs w:val="20"/>
        </w:rPr>
        <w:t>:</w:t>
      </w:r>
    </w:p>
    <w:p w14:paraId="28A186DD" w14:textId="77777777" w:rsidR="000555AF" w:rsidRDefault="000555AF" w:rsidP="000555AF">
      <w:pPr>
        <w:pStyle w:val="Akapitzlist"/>
        <w:spacing w:line="240" w:lineRule="auto"/>
        <w:ind w:left="284"/>
        <w:jc w:val="both"/>
        <w:rPr>
          <w:rFonts w:ascii="Verdana" w:hAnsi="Verdana"/>
          <w:sz w:val="20"/>
          <w:szCs w:val="20"/>
        </w:rPr>
      </w:pPr>
    </w:p>
    <w:p w14:paraId="27D14B9C" w14:textId="244B4BC6" w:rsidR="00CE51A9" w:rsidRPr="00F4212B" w:rsidRDefault="00F4212B" w:rsidP="000555AF">
      <w:pPr>
        <w:pStyle w:val="Akapitzlist"/>
        <w:spacing w:line="240" w:lineRule="auto"/>
        <w:ind w:hanging="436"/>
        <w:jc w:val="both"/>
        <w:rPr>
          <w:rFonts w:ascii="Verdana" w:hAnsi="Verdana"/>
          <w:sz w:val="20"/>
          <w:szCs w:val="20"/>
        </w:rPr>
      </w:pPr>
      <w:r>
        <w:rPr>
          <w:rFonts w:ascii="Verdana" w:hAnsi="Verdana"/>
          <w:sz w:val="20"/>
          <w:szCs w:val="20"/>
        </w:rPr>
        <w:t>……………………………………………………………………………………………………………………………………………</w:t>
      </w:r>
    </w:p>
    <w:p w14:paraId="76EA24E8" w14:textId="7EA03BAA" w:rsidR="00CE51A9" w:rsidRDefault="00D34053" w:rsidP="000555AF">
      <w:pPr>
        <w:numPr>
          <w:ilvl w:val="0"/>
          <w:numId w:val="6"/>
        </w:numPr>
        <w:spacing w:after="0" w:line="240" w:lineRule="auto"/>
        <w:ind w:left="284" w:hanging="284"/>
        <w:jc w:val="both"/>
        <w:rPr>
          <w:rFonts w:ascii="Verdana" w:hAnsi="Verdana"/>
          <w:sz w:val="20"/>
          <w:szCs w:val="20"/>
        </w:rPr>
      </w:pPr>
      <w:r>
        <w:rPr>
          <w:rFonts w:ascii="Verdana" w:hAnsi="Verdana"/>
          <w:sz w:val="20"/>
          <w:szCs w:val="20"/>
        </w:rPr>
        <w:t xml:space="preserve">Strony zobowiązują się dokonać zmiany wysokości wynagrodzenia należnego Wykonawcy, o którym mowa w </w:t>
      </w:r>
      <w:r w:rsidRPr="00A962B6">
        <w:rPr>
          <w:rFonts w:ascii="Verdana" w:hAnsi="Verdana" w:cs="Calibri"/>
          <w:sz w:val="20"/>
          <w:szCs w:val="20"/>
        </w:rPr>
        <w:t>§</w:t>
      </w:r>
      <w:r>
        <w:rPr>
          <w:rFonts w:ascii="Verdana" w:hAnsi="Verdana" w:cs="Calibri"/>
          <w:sz w:val="20"/>
          <w:szCs w:val="20"/>
        </w:rPr>
        <w:t xml:space="preserve"> 3 ust. 1 Umowy, w formie pisemnego aneksu, każdorazowo w przypadku zmiany stawki podatku od towarów i usług.</w:t>
      </w:r>
    </w:p>
    <w:p w14:paraId="4E6037BE" w14:textId="71EE4C00" w:rsidR="00CD1BAF" w:rsidRPr="00D34053" w:rsidRDefault="00CD1BAF" w:rsidP="00CD1BAF">
      <w:pPr>
        <w:pStyle w:val="Akapitzlist"/>
        <w:numPr>
          <w:ilvl w:val="0"/>
          <w:numId w:val="6"/>
        </w:numPr>
        <w:spacing w:after="0" w:line="240" w:lineRule="auto"/>
        <w:ind w:left="284" w:hanging="284"/>
        <w:contextualSpacing w:val="0"/>
        <w:jc w:val="both"/>
        <w:rPr>
          <w:rFonts w:ascii="Verdana" w:hAnsi="Verdana"/>
          <w:sz w:val="20"/>
          <w:szCs w:val="20"/>
        </w:rPr>
      </w:pPr>
      <w:r w:rsidRPr="00CD1BAF">
        <w:rPr>
          <w:rFonts w:ascii="Verdana" w:hAnsi="Verdana"/>
          <w:sz w:val="20"/>
          <w:szCs w:val="20"/>
          <w:lang w:val="x-none"/>
        </w:rPr>
        <w:t xml:space="preserve">Zmiana wysokości wynagrodzenia należnego Wykonawcy w przypadku zaistnienia przesłanki, o której mowa w </w:t>
      </w:r>
      <w:r w:rsidR="00D34331" w:rsidRPr="00A962B6">
        <w:rPr>
          <w:rFonts w:ascii="Verdana" w:hAnsi="Verdana" w:cs="Calibri"/>
          <w:sz w:val="20"/>
          <w:szCs w:val="20"/>
        </w:rPr>
        <w:t>§</w:t>
      </w:r>
      <w:r w:rsidR="00D34331">
        <w:rPr>
          <w:rFonts w:ascii="Verdana" w:hAnsi="Verdana" w:cs="Calibri"/>
          <w:sz w:val="20"/>
          <w:szCs w:val="20"/>
        </w:rPr>
        <w:t xml:space="preserve"> 3 </w:t>
      </w:r>
      <w:r w:rsidRPr="00CD1BAF">
        <w:rPr>
          <w:rFonts w:ascii="Verdana" w:hAnsi="Verdana"/>
          <w:sz w:val="20"/>
          <w:szCs w:val="20"/>
          <w:lang w:val="x-none"/>
        </w:rPr>
        <w:t xml:space="preserve">ust. </w:t>
      </w:r>
      <w:r w:rsidRPr="00CD1BAF">
        <w:rPr>
          <w:rFonts w:ascii="Verdana" w:hAnsi="Verdana"/>
          <w:sz w:val="20"/>
          <w:szCs w:val="20"/>
        </w:rPr>
        <w:t>8</w:t>
      </w:r>
      <w:r w:rsidRPr="00CD1BAF">
        <w:rPr>
          <w:rFonts w:ascii="Verdana" w:hAnsi="Verdana"/>
          <w:sz w:val="20"/>
          <w:szCs w:val="20"/>
          <w:lang w:val="x-none"/>
        </w:rPr>
        <w:t>, będzie odnosić się wyłącznie do części przedmiotu Umowy realizowanej, zgodnie z terminami ustalonymi Umową, po dniu wejścia w życie przepisów zmieniających stawkę podatku od towarów i usług.</w:t>
      </w:r>
    </w:p>
    <w:p w14:paraId="529182BC" w14:textId="270ECAFD" w:rsidR="0044539E" w:rsidRPr="00D34331" w:rsidRDefault="00D34053" w:rsidP="0044539E">
      <w:pPr>
        <w:pStyle w:val="Akapitzlist"/>
        <w:numPr>
          <w:ilvl w:val="0"/>
          <w:numId w:val="6"/>
        </w:numPr>
        <w:spacing w:after="200" w:line="276" w:lineRule="auto"/>
        <w:ind w:left="284" w:hanging="426"/>
        <w:jc w:val="both"/>
        <w:rPr>
          <w:rFonts w:ascii="Verdana" w:hAnsi="Verdana"/>
          <w:sz w:val="20"/>
          <w:szCs w:val="20"/>
        </w:rPr>
      </w:pPr>
      <w:r w:rsidRPr="00EB3963">
        <w:rPr>
          <w:rFonts w:ascii="Verdana" w:hAnsi="Verdana"/>
          <w:sz w:val="20"/>
          <w:szCs w:val="20"/>
          <w:lang w:val="x-none"/>
        </w:rPr>
        <w:t xml:space="preserve">W przypadku zmiany, o której mowa w </w:t>
      </w:r>
      <w:r w:rsidR="00D34331" w:rsidRPr="00A962B6">
        <w:rPr>
          <w:rFonts w:ascii="Verdana" w:hAnsi="Verdana" w:cs="Calibri"/>
          <w:sz w:val="20"/>
          <w:szCs w:val="20"/>
        </w:rPr>
        <w:t>§</w:t>
      </w:r>
      <w:r w:rsidR="00D34331">
        <w:rPr>
          <w:rFonts w:ascii="Verdana" w:hAnsi="Verdana" w:cs="Calibri"/>
          <w:sz w:val="20"/>
          <w:szCs w:val="20"/>
        </w:rPr>
        <w:t xml:space="preserve"> 3 </w:t>
      </w:r>
      <w:r w:rsidRPr="00EB3963">
        <w:rPr>
          <w:rFonts w:ascii="Verdana" w:hAnsi="Verdana"/>
          <w:sz w:val="20"/>
          <w:szCs w:val="20"/>
          <w:lang w:val="x-none"/>
        </w:rPr>
        <w:t xml:space="preserve">ust. </w:t>
      </w:r>
      <w:r>
        <w:rPr>
          <w:rFonts w:ascii="Verdana" w:hAnsi="Verdana"/>
          <w:sz w:val="20"/>
          <w:szCs w:val="20"/>
        </w:rPr>
        <w:t>8</w:t>
      </w:r>
      <w:r w:rsidRPr="00EB3963">
        <w:rPr>
          <w:rFonts w:ascii="Verdana" w:hAnsi="Verdana"/>
          <w:sz w:val="20"/>
          <w:szCs w:val="20"/>
          <w:lang w:val="x-none"/>
        </w:rPr>
        <w:t xml:space="preserve"> , wartość wynagrodzenia netto nie zmieni się, a wartość wynagrodzenia brutto zostanie wyliczona na podstawie nowych przepisów.</w:t>
      </w:r>
    </w:p>
    <w:p w14:paraId="7D8E1E8D" w14:textId="38CBAF92" w:rsidR="00D34331" w:rsidRPr="00FC498D" w:rsidRDefault="00D34331" w:rsidP="007F70C5">
      <w:pPr>
        <w:pStyle w:val="Akapitzlist"/>
        <w:numPr>
          <w:ilvl w:val="0"/>
          <w:numId w:val="6"/>
        </w:numPr>
        <w:autoSpaceDE w:val="0"/>
        <w:autoSpaceDN w:val="0"/>
        <w:adjustRightInd w:val="0"/>
        <w:spacing w:after="0" w:line="240" w:lineRule="auto"/>
        <w:ind w:left="284" w:hanging="426"/>
        <w:jc w:val="both"/>
        <w:rPr>
          <w:rFonts w:ascii="Verdana" w:eastAsia="Times New Roman" w:hAnsi="Verdana" w:cs="Arial-BoldMT"/>
          <w:bCs/>
          <w:sz w:val="20"/>
          <w:szCs w:val="20"/>
        </w:rPr>
      </w:pPr>
      <w:r w:rsidRPr="00FC498D">
        <w:rPr>
          <w:rFonts w:ascii="Verdana" w:eastAsia="Times New Roman" w:hAnsi="Verdana" w:cs="Arial-BoldMT"/>
          <w:bCs/>
          <w:sz w:val="20"/>
          <w:szCs w:val="20"/>
        </w:rPr>
        <w:t>Wykonawca oświadcza, że numer rachunku bankowego wskazany w</w:t>
      </w:r>
      <w:r w:rsidR="00C3016C" w:rsidRPr="00FC498D">
        <w:rPr>
          <w:rFonts w:ascii="Verdana" w:eastAsia="Times New Roman" w:hAnsi="Verdana" w:cs="Arial-BoldMT"/>
          <w:bCs/>
          <w:sz w:val="20"/>
          <w:szCs w:val="20"/>
        </w:rPr>
        <w:t xml:space="preserve"> </w:t>
      </w:r>
      <w:r w:rsidR="00C3016C" w:rsidRPr="00FC498D">
        <w:rPr>
          <w:rFonts w:ascii="Verdana" w:hAnsi="Verdana" w:cs="Calibri"/>
          <w:sz w:val="20"/>
          <w:szCs w:val="20"/>
        </w:rPr>
        <w:t xml:space="preserve">§ 3 </w:t>
      </w:r>
      <w:r w:rsidRPr="00FC498D">
        <w:rPr>
          <w:rFonts w:ascii="Verdana" w:eastAsia="Times New Roman" w:hAnsi="Verdana" w:cs="Arial-BoldMT"/>
          <w:bCs/>
          <w:sz w:val="20"/>
          <w:szCs w:val="20"/>
        </w:rPr>
        <w:t xml:space="preserve">ust. </w:t>
      </w:r>
      <w:r w:rsidR="00C3016C" w:rsidRPr="00FC498D">
        <w:rPr>
          <w:rFonts w:ascii="Verdana" w:eastAsia="Times New Roman" w:hAnsi="Verdana" w:cs="Arial-BoldMT"/>
          <w:bCs/>
          <w:sz w:val="20"/>
          <w:szCs w:val="20"/>
        </w:rPr>
        <w:t>7</w:t>
      </w:r>
      <w:r w:rsidRPr="00FC498D">
        <w:rPr>
          <w:rFonts w:ascii="Verdana" w:eastAsia="Times New Roman" w:hAnsi="Verdana" w:cs="Arial-BoldMT"/>
          <w:bCs/>
          <w:sz w:val="20"/>
          <w:szCs w:val="20"/>
        </w:rPr>
        <w:t xml:space="preserve"> powyżej znajduje się aktualnie (tj. najpóźniej na dzień wystawienia faktury) w wykazie podmiotów zarejestrowanych jako podatnicy VAT, niezarejestrowanych oraz wykreślonych i przywróconych do rejestru VAT, o którym to wykazie mowa w art. 96b ust. 1 ustawy z dnia 11.03.2004 r. o podatku od towarów i usług (Dz. U. </w:t>
      </w:r>
      <w:r w:rsidR="00FC498D" w:rsidRPr="00FC498D">
        <w:rPr>
          <w:rFonts w:ascii="Verdana" w:eastAsia="Times New Roman" w:hAnsi="Verdana" w:cs="Arial-BoldMT"/>
          <w:bCs/>
          <w:sz w:val="20"/>
          <w:szCs w:val="20"/>
        </w:rPr>
        <w:t>z 2024 r.</w:t>
      </w:r>
      <w:r w:rsidRPr="00FC498D">
        <w:rPr>
          <w:rFonts w:ascii="Verdana" w:eastAsia="Times New Roman" w:hAnsi="Verdana" w:cs="Arial-BoldMT"/>
          <w:bCs/>
          <w:sz w:val="20"/>
          <w:szCs w:val="20"/>
        </w:rPr>
        <w:t xml:space="preserve">, </w:t>
      </w:r>
      <w:r w:rsidR="007F29C6">
        <w:rPr>
          <w:rFonts w:ascii="Verdana" w:eastAsia="Times New Roman" w:hAnsi="Verdana" w:cs="Arial-BoldMT"/>
          <w:bCs/>
          <w:sz w:val="20"/>
          <w:szCs w:val="20"/>
        </w:rPr>
        <w:br/>
      </w:r>
      <w:r w:rsidRPr="00FC498D">
        <w:rPr>
          <w:rFonts w:ascii="Verdana" w:eastAsia="Times New Roman" w:hAnsi="Verdana" w:cs="Arial-BoldMT"/>
          <w:bCs/>
          <w:sz w:val="20"/>
          <w:szCs w:val="20"/>
        </w:rPr>
        <w:t xml:space="preserve">poz. </w:t>
      </w:r>
      <w:r w:rsidR="00FC498D" w:rsidRPr="00FC498D">
        <w:rPr>
          <w:rFonts w:ascii="Verdana" w:eastAsia="Times New Roman" w:hAnsi="Verdana" w:cs="Arial-BoldMT"/>
          <w:bCs/>
          <w:sz w:val="20"/>
          <w:szCs w:val="20"/>
        </w:rPr>
        <w:t>361 ze zmianami</w:t>
      </w:r>
      <w:r w:rsidRPr="00FC498D">
        <w:rPr>
          <w:rFonts w:ascii="Verdana" w:eastAsia="Times New Roman" w:hAnsi="Verdana" w:cs="Arial-BoldMT"/>
          <w:bCs/>
          <w:sz w:val="20"/>
          <w:szCs w:val="20"/>
        </w:rPr>
        <w:t xml:space="preserve">, dalej zwanym „białą listą podatników VAT”). </w:t>
      </w:r>
      <w:r w:rsidR="00FC498D" w:rsidRPr="00FC498D">
        <w:rPr>
          <w:rFonts w:ascii="Verdana" w:eastAsia="Times New Roman" w:hAnsi="Verdana" w:cs="Arial-BoldMT"/>
          <w:bCs/>
          <w:sz w:val="20"/>
          <w:szCs w:val="20"/>
        </w:rPr>
        <w:br/>
      </w:r>
      <w:r w:rsidRPr="00FC498D">
        <w:rPr>
          <w:rFonts w:ascii="Verdana" w:eastAsia="Times New Roman" w:hAnsi="Verdana" w:cs="Arial-BoldMT"/>
          <w:bCs/>
          <w:sz w:val="20"/>
          <w:szCs w:val="20"/>
        </w:rPr>
        <w:t>Strony zgodnie ustalają, że w przypadku podania przez Wykonawcę numeru rachunku bankowego nie znajdującego się na białej liście podatników VAT, Zamawiający uprawniony będzie do wstrzymania się z zapłatą należności objętej danym dokumentem, a termin zapłaty wynagrodzenia liczony będzie od momentu podania numeru rachunku bankowego znajdującego się na białej liście podatników VAT.</w:t>
      </w:r>
    </w:p>
    <w:p w14:paraId="4E62557A" w14:textId="28B834B4" w:rsidR="005777C1" w:rsidRDefault="00CE51A9" w:rsidP="005777C1">
      <w:pPr>
        <w:pStyle w:val="Akapitzlist"/>
        <w:numPr>
          <w:ilvl w:val="0"/>
          <w:numId w:val="6"/>
        </w:numPr>
        <w:spacing w:after="200" w:line="240" w:lineRule="auto"/>
        <w:ind w:left="284" w:hanging="426"/>
        <w:jc w:val="both"/>
        <w:rPr>
          <w:rFonts w:ascii="Verdana" w:hAnsi="Verdana"/>
          <w:sz w:val="20"/>
          <w:szCs w:val="20"/>
        </w:rPr>
      </w:pPr>
      <w:r w:rsidRPr="0044539E">
        <w:rPr>
          <w:rFonts w:ascii="Verdana" w:hAnsi="Verdana"/>
          <w:sz w:val="20"/>
          <w:szCs w:val="20"/>
        </w:rPr>
        <w:lastRenderedPageBreak/>
        <w:t>Zamawiający zastrzega sobie możliwość nie</w:t>
      </w:r>
      <w:r w:rsidR="005777C1">
        <w:rPr>
          <w:rFonts w:ascii="Verdana" w:hAnsi="Verdana"/>
          <w:sz w:val="20"/>
          <w:szCs w:val="20"/>
        </w:rPr>
        <w:t xml:space="preserve"> </w:t>
      </w:r>
      <w:r w:rsidRPr="0044539E">
        <w:rPr>
          <w:rFonts w:ascii="Verdana" w:hAnsi="Verdana"/>
          <w:sz w:val="20"/>
          <w:szCs w:val="20"/>
        </w:rPr>
        <w:t xml:space="preserve">wykorzystania całego zakresu umowy  </w:t>
      </w:r>
      <w:r w:rsidR="00CD1BAF" w:rsidRPr="0044539E">
        <w:rPr>
          <w:rFonts w:ascii="Verdana" w:hAnsi="Verdana"/>
          <w:sz w:val="20"/>
          <w:szCs w:val="20"/>
        </w:rPr>
        <w:br/>
      </w:r>
      <w:r w:rsidRPr="0044539E">
        <w:rPr>
          <w:rFonts w:ascii="Verdana" w:hAnsi="Verdana"/>
          <w:sz w:val="20"/>
          <w:szCs w:val="20"/>
        </w:rPr>
        <w:t xml:space="preserve">w przypadku braku potrzeb na jego realizację, </w:t>
      </w:r>
      <w:r w:rsidR="005777C1" w:rsidRPr="00697D9B">
        <w:rPr>
          <w:rFonts w:ascii="Verdana" w:hAnsi="Verdana"/>
          <w:sz w:val="20"/>
          <w:szCs w:val="20"/>
        </w:rPr>
        <w:t>Wykonawcy nie przysługuje w takim przypadku prawo do dochodzenia odszkodowania.</w:t>
      </w:r>
    </w:p>
    <w:p w14:paraId="510D37C2" w14:textId="7C2FBC93" w:rsidR="005777C1" w:rsidRPr="0063687D" w:rsidRDefault="005777C1" w:rsidP="0063687D">
      <w:pPr>
        <w:pStyle w:val="Akapitzlist"/>
        <w:numPr>
          <w:ilvl w:val="0"/>
          <w:numId w:val="6"/>
        </w:numPr>
        <w:spacing w:after="200" w:line="240" w:lineRule="auto"/>
        <w:ind w:left="284" w:hanging="426"/>
        <w:jc w:val="both"/>
        <w:rPr>
          <w:rFonts w:ascii="Verdana" w:hAnsi="Verdana"/>
          <w:sz w:val="20"/>
          <w:szCs w:val="20"/>
        </w:rPr>
      </w:pPr>
      <w:r w:rsidRPr="00DE41F3">
        <w:t>Dokonanie przez Wykonawcę przeniesienia zarówno całości, jak i części praw lub obowiązków wynikających z Umowy na osobę trzecią, w tym także cesji wierzytelności pieniężnych przysługujących Wykonawcy z tytułu realizacji Umowy lub dokonanie kompensaty, wymaga uprzedniej zgody Zamawiającego, wyrażonej w formie pisemnej pod rygorem nieważności.</w:t>
      </w:r>
    </w:p>
    <w:p w14:paraId="0502A1FE" w14:textId="77777777" w:rsidR="005777C1" w:rsidRPr="0063687D" w:rsidRDefault="005777C1" w:rsidP="0063687D">
      <w:pPr>
        <w:spacing w:after="200" w:line="240" w:lineRule="auto"/>
        <w:ind w:left="-142"/>
        <w:jc w:val="both"/>
        <w:rPr>
          <w:rFonts w:ascii="Verdana" w:hAnsi="Verdana"/>
          <w:sz w:val="20"/>
          <w:szCs w:val="20"/>
        </w:rPr>
      </w:pPr>
    </w:p>
    <w:p w14:paraId="58293916" w14:textId="14D5C134" w:rsidR="00CE51A9" w:rsidRDefault="00C84C9F" w:rsidP="00C84C9F">
      <w:pPr>
        <w:spacing w:after="0" w:line="240" w:lineRule="auto"/>
        <w:ind w:left="720"/>
        <w:rPr>
          <w:rFonts w:ascii="Verdana" w:hAnsi="Verdana"/>
          <w:sz w:val="20"/>
          <w:szCs w:val="20"/>
        </w:rPr>
      </w:pPr>
      <w:r>
        <w:rPr>
          <w:rFonts w:ascii="Verdana" w:hAnsi="Verdana" w:cs="Calibri"/>
          <w:b/>
          <w:sz w:val="20"/>
          <w:szCs w:val="20"/>
        </w:rPr>
        <w:t xml:space="preserve">                                                     </w:t>
      </w:r>
      <w:r w:rsidR="00CE51A9" w:rsidRPr="00C16953">
        <w:rPr>
          <w:rFonts w:ascii="Verdana" w:hAnsi="Verdana" w:cs="Calibri"/>
          <w:b/>
          <w:sz w:val="20"/>
          <w:szCs w:val="20"/>
        </w:rPr>
        <w:t>§</w:t>
      </w:r>
      <w:r w:rsidR="005777C1">
        <w:rPr>
          <w:rFonts w:ascii="Verdana" w:hAnsi="Verdana" w:cs="Calibri"/>
          <w:b/>
          <w:sz w:val="20"/>
          <w:szCs w:val="20"/>
        </w:rPr>
        <w:t xml:space="preserve"> </w:t>
      </w:r>
      <w:r w:rsidR="00CE51A9" w:rsidRPr="00C16953">
        <w:rPr>
          <w:rFonts w:ascii="Verdana" w:hAnsi="Verdana"/>
          <w:b/>
          <w:sz w:val="20"/>
          <w:szCs w:val="20"/>
        </w:rPr>
        <w:t>4</w:t>
      </w:r>
      <w:r w:rsidR="005777C1">
        <w:rPr>
          <w:rFonts w:ascii="Verdana" w:hAnsi="Verdana"/>
          <w:b/>
          <w:sz w:val="20"/>
          <w:szCs w:val="20"/>
        </w:rPr>
        <w:t>.</w:t>
      </w:r>
    </w:p>
    <w:p w14:paraId="407FD97C" w14:textId="77777777" w:rsidR="00CE51A9" w:rsidRDefault="00CE51A9" w:rsidP="00CE51A9">
      <w:pPr>
        <w:spacing w:after="0" w:line="240" w:lineRule="auto"/>
        <w:ind w:left="720"/>
        <w:jc w:val="both"/>
        <w:rPr>
          <w:rFonts w:ascii="Verdana" w:hAnsi="Verdana"/>
          <w:sz w:val="20"/>
          <w:szCs w:val="20"/>
        </w:rPr>
      </w:pPr>
    </w:p>
    <w:p w14:paraId="0BBE2D15" w14:textId="77782DC6" w:rsidR="00CE51A9" w:rsidRPr="00D37AE7" w:rsidRDefault="00CE51A9" w:rsidP="00032944">
      <w:pPr>
        <w:spacing w:after="0" w:line="240" w:lineRule="auto"/>
        <w:ind w:left="426" w:hanging="426"/>
        <w:jc w:val="both"/>
        <w:rPr>
          <w:rFonts w:ascii="Verdana" w:hAnsi="Verdana"/>
          <w:sz w:val="20"/>
          <w:szCs w:val="20"/>
        </w:rPr>
      </w:pPr>
      <w:r w:rsidRPr="00D37AE7">
        <w:rPr>
          <w:rFonts w:ascii="Verdana" w:hAnsi="Verdana"/>
          <w:sz w:val="20"/>
          <w:szCs w:val="20"/>
        </w:rPr>
        <w:t>1.</w:t>
      </w:r>
      <w:r w:rsidRPr="00D37AE7">
        <w:rPr>
          <w:rFonts w:ascii="Verdana" w:hAnsi="Verdana"/>
          <w:sz w:val="20"/>
          <w:szCs w:val="20"/>
        </w:rPr>
        <w:tab/>
        <w:t xml:space="preserve">Zmiany umowy są dopuszczalne w sytuacji, gdy wystąpią okoliczności, </w:t>
      </w:r>
      <w:r w:rsidR="007B1AC4">
        <w:rPr>
          <w:rFonts w:ascii="Verdana" w:hAnsi="Verdana"/>
          <w:sz w:val="20"/>
          <w:szCs w:val="20"/>
        </w:rPr>
        <w:br/>
      </w:r>
      <w:r w:rsidRPr="00D37AE7">
        <w:rPr>
          <w:rFonts w:ascii="Verdana" w:hAnsi="Verdana"/>
          <w:sz w:val="20"/>
          <w:szCs w:val="20"/>
        </w:rPr>
        <w:t>których nie można było przewidzieć w chwili zawarcia umowy i będą one dotyczyć zmiany przepisów prawnych, istotnych dla realizacji przedmiotu umowy, mających wpływ na zakres, wartość lub termin wykonania przedmiotu zamówienia.</w:t>
      </w:r>
    </w:p>
    <w:p w14:paraId="19D4461D" w14:textId="55FD74D7" w:rsidR="00CE51A9" w:rsidRPr="00D37AE7" w:rsidRDefault="00032944" w:rsidP="00CE51A9">
      <w:pPr>
        <w:spacing w:after="0" w:line="240" w:lineRule="auto"/>
        <w:ind w:left="426" w:hanging="426"/>
        <w:jc w:val="both"/>
        <w:rPr>
          <w:rFonts w:ascii="Verdana" w:hAnsi="Verdana"/>
          <w:sz w:val="20"/>
          <w:szCs w:val="20"/>
        </w:rPr>
      </w:pPr>
      <w:r>
        <w:rPr>
          <w:rFonts w:ascii="Verdana" w:hAnsi="Verdana"/>
          <w:sz w:val="20"/>
          <w:szCs w:val="20"/>
        </w:rPr>
        <w:t>2</w:t>
      </w:r>
      <w:r w:rsidR="00CE51A9" w:rsidRPr="00D37AE7">
        <w:rPr>
          <w:rFonts w:ascii="Verdana" w:hAnsi="Verdana"/>
          <w:sz w:val="20"/>
          <w:szCs w:val="20"/>
        </w:rPr>
        <w:t>.</w:t>
      </w:r>
      <w:r w:rsidR="00CE51A9" w:rsidRPr="00D37AE7">
        <w:rPr>
          <w:rFonts w:ascii="Verdana" w:hAnsi="Verdana"/>
          <w:sz w:val="20"/>
          <w:szCs w:val="20"/>
        </w:rPr>
        <w:tab/>
        <w:t>Zamawiającemu przysługuje prawo do odstąpienia od umowy, jeżeli:</w:t>
      </w:r>
    </w:p>
    <w:p w14:paraId="7F9284F2" w14:textId="2F4470E5"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a)</w:t>
      </w:r>
      <w:r w:rsidRPr="00D37AE7">
        <w:rPr>
          <w:rFonts w:ascii="Verdana" w:hAnsi="Verdana"/>
          <w:sz w:val="20"/>
          <w:szCs w:val="20"/>
        </w:rPr>
        <w:tab/>
      </w:r>
      <w:r w:rsidR="007B1AC4">
        <w:rPr>
          <w:rFonts w:ascii="Verdana" w:hAnsi="Verdana"/>
          <w:sz w:val="20"/>
          <w:szCs w:val="20"/>
        </w:rPr>
        <w:t>c</w:t>
      </w:r>
      <w:r w:rsidRPr="00D37AE7">
        <w:rPr>
          <w:rFonts w:ascii="Verdana" w:hAnsi="Verdana"/>
          <w:sz w:val="20"/>
          <w:szCs w:val="20"/>
        </w:rPr>
        <w:t xml:space="preserve">zynności objęte niniejszą umową wykonuje bez zgody Zamawiającego podmiot inny niż wskazany w umowie, </w:t>
      </w:r>
    </w:p>
    <w:p w14:paraId="330343E2" w14:textId="588104AE"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b)</w:t>
      </w:r>
      <w:r w:rsidRPr="00D37AE7">
        <w:rPr>
          <w:rFonts w:ascii="Verdana" w:hAnsi="Verdana"/>
          <w:sz w:val="20"/>
          <w:szCs w:val="20"/>
        </w:rPr>
        <w:tab/>
      </w:r>
      <w:r w:rsidR="00146D7B">
        <w:rPr>
          <w:rFonts w:ascii="Verdana" w:hAnsi="Verdana"/>
          <w:sz w:val="20"/>
          <w:szCs w:val="20"/>
        </w:rPr>
        <w:t>W</w:t>
      </w:r>
      <w:r w:rsidRPr="00D37AE7">
        <w:rPr>
          <w:rFonts w:ascii="Verdana" w:hAnsi="Verdana"/>
          <w:sz w:val="20"/>
          <w:szCs w:val="20"/>
        </w:rPr>
        <w:t>ykonawca realizuje umowę w sposób niezgodny z postanowieniami niniejszej umowy,</w:t>
      </w:r>
    </w:p>
    <w:p w14:paraId="1F4FF445" w14:textId="6D4F6CF4" w:rsidR="00CE51A9" w:rsidRPr="00D37AE7" w:rsidRDefault="00CE51A9" w:rsidP="00CE51A9">
      <w:pPr>
        <w:spacing w:after="0" w:line="240" w:lineRule="auto"/>
        <w:ind w:left="426" w:hanging="426"/>
        <w:jc w:val="both"/>
        <w:rPr>
          <w:rFonts w:ascii="Verdana" w:hAnsi="Verdana"/>
          <w:sz w:val="20"/>
          <w:szCs w:val="20"/>
        </w:rPr>
      </w:pPr>
      <w:r w:rsidRPr="00D37AE7">
        <w:rPr>
          <w:rFonts w:ascii="Verdana" w:hAnsi="Verdana"/>
          <w:sz w:val="20"/>
          <w:szCs w:val="20"/>
        </w:rPr>
        <w:t>c)</w:t>
      </w:r>
      <w:r w:rsidRPr="00D37AE7">
        <w:rPr>
          <w:rFonts w:ascii="Verdana" w:hAnsi="Verdana"/>
          <w:sz w:val="20"/>
          <w:szCs w:val="20"/>
        </w:rPr>
        <w:tab/>
      </w:r>
      <w:r w:rsidR="007B1AC4">
        <w:rPr>
          <w:rFonts w:ascii="Verdana" w:hAnsi="Verdana"/>
          <w:sz w:val="20"/>
          <w:szCs w:val="20"/>
        </w:rPr>
        <w:t xml:space="preserve">w </w:t>
      </w:r>
      <w:r w:rsidRPr="00D37AE7">
        <w:rPr>
          <w:rFonts w:ascii="Verdana" w:hAnsi="Verdana"/>
          <w:sz w:val="20"/>
          <w:szCs w:val="20"/>
        </w:rPr>
        <w:t>wyniku wszczętego postępowania egzekucyjnego nastąpi zajęcie całości lub części majątku Wykonawcy.</w:t>
      </w:r>
    </w:p>
    <w:p w14:paraId="595AB343" w14:textId="1FC217EE" w:rsidR="00CE51A9" w:rsidRDefault="00CE51A9" w:rsidP="00CE51A9">
      <w:pPr>
        <w:spacing w:after="0" w:line="240" w:lineRule="auto"/>
        <w:ind w:left="426" w:hanging="426"/>
        <w:jc w:val="both"/>
        <w:rPr>
          <w:rFonts w:ascii="Verdana" w:hAnsi="Verdana"/>
          <w:sz w:val="20"/>
          <w:szCs w:val="20"/>
        </w:rPr>
      </w:pPr>
      <w:r>
        <w:rPr>
          <w:rFonts w:ascii="Verdana" w:hAnsi="Verdana"/>
          <w:sz w:val="20"/>
          <w:szCs w:val="20"/>
        </w:rPr>
        <w:t xml:space="preserve">4. </w:t>
      </w:r>
      <w:r w:rsidRPr="00D37AE7">
        <w:rPr>
          <w:rFonts w:ascii="Verdana" w:hAnsi="Verdana"/>
          <w:sz w:val="20"/>
          <w:szCs w:val="20"/>
        </w:rPr>
        <w:tab/>
        <w:t xml:space="preserve">Odstąpienie od Umowy, z przyczyn o którym mowa w </w:t>
      </w:r>
      <w:r w:rsidR="00C84C9F" w:rsidRPr="00A962B6">
        <w:rPr>
          <w:rFonts w:ascii="Verdana" w:hAnsi="Verdana" w:cs="Calibri"/>
          <w:sz w:val="20"/>
          <w:szCs w:val="20"/>
        </w:rPr>
        <w:t>§</w:t>
      </w:r>
      <w:r w:rsidR="00C84C9F">
        <w:rPr>
          <w:rFonts w:ascii="Verdana" w:hAnsi="Verdana" w:cs="Calibri"/>
          <w:sz w:val="20"/>
          <w:szCs w:val="20"/>
        </w:rPr>
        <w:t xml:space="preserve"> 4 </w:t>
      </w:r>
      <w:r w:rsidRPr="00D37AE7">
        <w:rPr>
          <w:rFonts w:ascii="Verdana" w:hAnsi="Verdana"/>
          <w:sz w:val="20"/>
          <w:szCs w:val="20"/>
        </w:rPr>
        <w:t>ust.</w:t>
      </w:r>
      <w:r>
        <w:rPr>
          <w:rFonts w:ascii="Verdana" w:hAnsi="Verdana"/>
          <w:sz w:val="20"/>
          <w:szCs w:val="20"/>
        </w:rPr>
        <w:t xml:space="preserve"> </w:t>
      </w:r>
      <w:r w:rsidRPr="00D37AE7">
        <w:rPr>
          <w:rFonts w:ascii="Verdana" w:hAnsi="Verdana"/>
          <w:sz w:val="20"/>
          <w:szCs w:val="20"/>
        </w:rPr>
        <w:t xml:space="preserve">3 </w:t>
      </w:r>
      <w:r w:rsidRPr="00550483">
        <w:rPr>
          <w:rFonts w:ascii="Verdana" w:hAnsi="Verdana"/>
          <w:sz w:val="20"/>
          <w:szCs w:val="20"/>
        </w:rPr>
        <w:t xml:space="preserve">traktowane będzie jako odstąpienie z przyczyn leżących po stronie Wykonawcy </w:t>
      </w:r>
      <w:r>
        <w:rPr>
          <w:rFonts w:ascii="Verdana" w:hAnsi="Verdana"/>
          <w:sz w:val="20"/>
          <w:szCs w:val="20"/>
        </w:rPr>
        <w:t xml:space="preserve">i </w:t>
      </w:r>
      <w:r w:rsidRPr="00D37AE7">
        <w:rPr>
          <w:rFonts w:ascii="Verdana" w:hAnsi="Verdana"/>
          <w:sz w:val="20"/>
          <w:szCs w:val="20"/>
        </w:rPr>
        <w:t>powinno nastąpić w</w:t>
      </w:r>
      <w:r>
        <w:rPr>
          <w:rFonts w:ascii="Verdana" w:hAnsi="Verdana"/>
          <w:sz w:val="20"/>
          <w:szCs w:val="20"/>
        </w:rPr>
        <w:t> </w:t>
      </w:r>
      <w:r w:rsidRPr="00D37AE7">
        <w:rPr>
          <w:rFonts w:ascii="Verdana" w:hAnsi="Verdana"/>
          <w:sz w:val="20"/>
          <w:szCs w:val="20"/>
        </w:rPr>
        <w:t>formie pisemnej w terminie do 30 dni od chwili zaistnienia przesłanki uprawniającej do takiego odstąpienia.</w:t>
      </w:r>
    </w:p>
    <w:p w14:paraId="079BF406" w14:textId="689D7BDF" w:rsidR="00CE51A9" w:rsidRDefault="00CE51A9" w:rsidP="000555AF">
      <w:pPr>
        <w:spacing w:after="0" w:line="240" w:lineRule="auto"/>
        <w:ind w:left="284" w:hanging="284"/>
        <w:jc w:val="both"/>
        <w:rPr>
          <w:rFonts w:ascii="Verdana" w:hAnsi="Verdana"/>
          <w:sz w:val="20"/>
          <w:szCs w:val="20"/>
        </w:rPr>
      </w:pPr>
      <w:r>
        <w:rPr>
          <w:rFonts w:ascii="Verdana" w:hAnsi="Verdana"/>
          <w:sz w:val="20"/>
          <w:szCs w:val="20"/>
        </w:rPr>
        <w:t xml:space="preserve">5. </w:t>
      </w:r>
      <w:r w:rsidRPr="006C6E52">
        <w:rPr>
          <w:rFonts w:ascii="Verdana" w:hAnsi="Verdana"/>
          <w:sz w:val="20"/>
          <w:szCs w:val="20"/>
        </w:rPr>
        <w:t>Poza przypadkami, o których mowa w</w:t>
      </w:r>
      <w:r w:rsidR="00C84C9F">
        <w:rPr>
          <w:rFonts w:ascii="Verdana" w:hAnsi="Verdana"/>
          <w:sz w:val="20"/>
          <w:szCs w:val="20"/>
        </w:rPr>
        <w:t xml:space="preserve"> </w:t>
      </w:r>
      <w:r w:rsidR="00C84C9F" w:rsidRPr="00A962B6">
        <w:rPr>
          <w:rFonts w:ascii="Verdana" w:hAnsi="Verdana" w:cs="Calibri"/>
          <w:sz w:val="20"/>
          <w:szCs w:val="20"/>
        </w:rPr>
        <w:t>§</w:t>
      </w:r>
      <w:r w:rsidR="00C84C9F">
        <w:rPr>
          <w:rFonts w:ascii="Verdana" w:hAnsi="Verdana" w:cs="Calibri"/>
          <w:sz w:val="20"/>
          <w:szCs w:val="20"/>
        </w:rPr>
        <w:t xml:space="preserve"> 4</w:t>
      </w:r>
      <w:r w:rsidRPr="006C6E52">
        <w:rPr>
          <w:rFonts w:ascii="Verdana" w:hAnsi="Verdana"/>
          <w:sz w:val="20"/>
          <w:szCs w:val="20"/>
        </w:rPr>
        <w:t xml:space="preserve"> ust.</w:t>
      </w:r>
      <w:r w:rsidR="00C84C9F">
        <w:rPr>
          <w:rFonts w:ascii="Verdana" w:hAnsi="Verdana"/>
          <w:sz w:val="20"/>
          <w:szCs w:val="20"/>
        </w:rPr>
        <w:t xml:space="preserve"> </w:t>
      </w:r>
      <w:r>
        <w:rPr>
          <w:rFonts w:ascii="Verdana" w:hAnsi="Verdana"/>
          <w:sz w:val="20"/>
          <w:szCs w:val="20"/>
        </w:rPr>
        <w:t>3</w:t>
      </w:r>
      <w:r w:rsidRPr="006C6E52">
        <w:rPr>
          <w:rFonts w:ascii="Verdana" w:hAnsi="Verdana"/>
          <w:sz w:val="20"/>
          <w:szCs w:val="20"/>
        </w:rPr>
        <w:t xml:space="preserve"> Zamawiający ma prawo odstąpić od</w:t>
      </w:r>
      <w:r>
        <w:rPr>
          <w:rFonts w:ascii="Verdana" w:hAnsi="Verdana"/>
          <w:sz w:val="20"/>
          <w:szCs w:val="20"/>
        </w:rPr>
        <w:t> </w:t>
      </w:r>
      <w:r w:rsidRPr="006C6E52">
        <w:rPr>
          <w:rFonts w:ascii="Verdana" w:hAnsi="Verdana"/>
          <w:sz w:val="20"/>
          <w:szCs w:val="20"/>
        </w:rPr>
        <w:t xml:space="preserve">umowy, jeżeli </w:t>
      </w:r>
      <w:r>
        <w:rPr>
          <w:rFonts w:ascii="Verdana" w:hAnsi="Verdana"/>
          <w:sz w:val="20"/>
          <w:szCs w:val="20"/>
        </w:rPr>
        <w:t>w</w:t>
      </w:r>
      <w:r w:rsidRPr="00D37AE7">
        <w:rPr>
          <w:rFonts w:ascii="Verdana" w:hAnsi="Verdana"/>
          <w:sz w:val="20"/>
          <w:szCs w:val="20"/>
        </w:rPr>
        <w:t xml:space="preserve">ystąpi istotna zmiana okoliczności powodująca, że wykonanie umowy nie leży w interesie publicznym, czego nie można było przewidzieć w chwili zawarcia umowy – odstąpienie od umowy w tym przypadku może nastąpić </w:t>
      </w:r>
      <w:r>
        <w:rPr>
          <w:rFonts w:ascii="Verdana" w:hAnsi="Verdana"/>
          <w:sz w:val="20"/>
          <w:szCs w:val="20"/>
        </w:rPr>
        <w:br/>
      </w:r>
      <w:r w:rsidRPr="00D37AE7">
        <w:rPr>
          <w:rFonts w:ascii="Verdana" w:hAnsi="Verdana"/>
          <w:sz w:val="20"/>
          <w:szCs w:val="20"/>
        </w:rPr>
        <w:t>w</w:t>
      </w:r>
      <w:r>
        <w:rPr>
          <w:rFonts w:ascii="Verdana" w:hAnsi="Verdana"/>
          <w:sz w:val="20"/>
          <w:szCs w:val="20"/>
        </w:rPr>
        <w:t xml:space="preserve"> </w:t>
      </w:r>
      <w:r w:rsidRPr="00D37AE7">
        <w:rPr>
          <w:rFonts w:ascii="Verdana" w:hAnsi="Verdana"/>
          <w:sz w:val="20"/>
          <w:szCs w:val="20"/>
        </w:rPr>
        <w:t>terminie 30 dni od powzięcia wiadomości o powyższych okolicznościach i wymaga zachowania formy pisemnej pod rygorem nieważności. W takim wypadku Wykonawca może żądać jedynie wynagrodzenia należnego mu z tytułu wykonania części umowy.</w:t>
      </w:r>
    </w:p>
    <w:p w14:paraId="443FCFCF" w14:textId="77777777" w:rsidR="000555AF" w:rsidRPr="00D37AE7" w:rsidRDefault="000555AF" w:rsidP="000555AF">
      <w:pPr>
        <w:spacing w:after="0" w:line="240" w:lineRule="auto"/>
        <w:ind w:left="284" w:hanging="284"/>
        <w:jc w:val="both"/>
        <w:rPr>
          <w:rFonts w:ascii="Verdana" w:hAnsi="Verdana"/>
          <w:sz w:val="20"/>
          <w:szCs w:val="20"/>
        </w:rPr>
      </w:pPr>
    </w:p>
    <w:p w14:paraId="7A7E3E4E" w14:textId="04ED4620" w:rsidR="00CE51A9" w:rsidRDefault="00CE51A9" w:rsidP="00CE51A9">
      <w:pPr>
        <w:spacing w:after="0" w:line="240" w:lineRule="auto"/>
        <w:ind w:left="720"/>
        <w:jc w:val="both"/>
        <w:rPr>
          <w:rFonts w:ascii="Verdana" w:hAnsi="Verdana"/>
          <w:sz w:val="20"/>
          <w:szCs w:val="20"/>
        </w:rPr>
      </w:pPr>
    </w:p>
    <w:p w14:paraId="031638E0" w14:textId="7EC29C5B" w:rsidR="00CE51A9" w:rsidRDefault="00CE51A9" w:rsidP="00CE51A9">
      <w:pPr>
        <w:spacing w:after="0" w:line="240" w:lineRule="auto"/>
        <w:ind w:left="426" w:hanging="426"/>
        <w:jc w:val="center"/>
        <w:rPr>
          <w:rFonts w:ascii="Verdana" w:hAnsi="Verdana"/>
          <w:b/>
          <w:bCs/>
          <w:sz w:val="20"/>
          <w:szCs w:val="20"/>
        </w:rPr>
      </w:pPr>
      <w:r w:rsidRPr="00D579D5">
        <w:rPr>
          <w:rFonts w:ascii="Verdana" w:hAnsi="Verdana"/>
          <w:b/>
          <w:bCs/>
          <w:sz w:val="20"/>
          <w:szCs w:val="20"/>
        </w:rPr>
        <w:t>§</w:t>
      </w:r>
      <w:r w:rsidR="00991092">
        <w:rPr>
          <w:rFonts w:ascii="Verdana" w:hAnsi="Verdana"/>
          <w:b/>
          <w:bCs/>
          <w:sz w:val="20"/>
          <w:szCs w:val="20"/>
        </w:rPr>
        <w:t xml:space="preserve"> </w:t>
      </w:r>
      <w:r w:rsidRPr="00D579D5">
        <w:rPr>
          <w:rFonts w:ascii="Verdana" w:hAnsi="Verdana"/>
          <w:b/>
          <w:bCs/>
          <w:sz w:val="20"/>
          <w:szCs w:val="20"/>
        </w:rPr>
        <w:t>5</w:t>
      </w:r>
      <w:r w:rsidR="00991092">
        <w:rPr>
          <w:rFonts w:ascii="Verdana" w:hAnsi="Verdana"/>
          <w:b/>
          <w:bCs/>
          <w:sz w:val="20"/>
          <w:szCs w:val="20"/>
        </w:rPr>
        <w:t>.</w:t>
      </w:r>
      <w:r w:rsidRPr="00D579D5">
        <w:rPr>
          <w:rFonts w:ascii="Verdana" w:hAnsi="Verdana"/>
          <w:b/>
          <w:bCs/>
          <w:sz w:val="20"/>
          <w:szCs w:val="20"/>
        </w:rPr>
        <w:t xml:space="preserve"> </w:t>
      </w:r>
    </w:p>
    <w:p w14:paraId="0AF55855" w14:textId="77777777" w:rsidR="007129D3" w:rsidRPr="00D579D5" w:rsidRDefault="007129D3" w:rsidP="00CE51A9">
      <w:pPr>
        <w:spacing w:after="0" w:line="240" w:lineRule="auto"/>
        <w:ind w:left="426" w:hanging="426"/>
        <w:jc w:val="center"/>
        <w:rPr>
          <w:rFonts w:ascii="Verdana" w:hAnsi="Verdana"/>
          <w:b/>
          <w:bCs/>
          <w:sz w:val="20"/>
          <w:szCs w:val="20"/>
        </w:rPr>
      </w:pPr>
    </w:p>
    <w:p w14:paraId="0690A027" w14:textId="77777777" w:rsidR="00CE51A9" w:rsidRPr="003303E6" w:rsidRDefault="00CE51A9" w:rsidP="00CE51A9">
      <w:pPr>
        <w:numPr>
          <w:ilvl w:val="0"/>
          <w:numId w:val="9"/>
        </w:numPr>
        <w:tabs>
          <w:tab w:val="left" w:pos="142"/>
          <w:tab w:val="left" w:pos="284"/>
        </w:tabs>
        <w:spacing w:after="200" w:line="240" w:lineRule="auto"/>
        <w:ind w:left="426" w:hanging="426"/>
        <w:contextualSpacing/>
        <w:jc w:val="both"/>
        <w:rPr>
          <w:rFonts w:ascii="Verdana" w:hAnsi="Verdana"/>
          <w:sz w:val="20"/>
          <w:szCs w:val="20"/>
        </w:rPr>
      </w:pPr>
      <w:r w:rsidRPr="004D2C2E">
        <w:rPr>
          <w:rFonts w:ascii="Verdana" w:hAnsi="Verdana"/>
          <w:sz w:val="20"/>
          <w:szCs w:val="20"/>
        </w:rPr>
        <w:t>Zamawiający uprawniony będzie do naliczenia Wykonawcy kar umownych:</w:t>
      </w:r>
    </w:p>
    <w:p w14:paraId="755CA32D" w14:textId="7CA61318" w:rsidR="00CE51A9" w:rsidRPr="0041483D" w:rsidRDefault="00CE51A9" w:rsidP="00CE51A9">
      <w:pPr>
        <w:numPr>
          <w:ilvl w:val="0"/>
          <w:numId w:val="10"/>
        </w:numPr>
        <w:spacing w:after="0" w:line="240" w:lineRule="auto"/>
        <w:jc w:val="both"/>
        <w:rPr>
          <w:rFonts w:ascii="Verdana" w:hAnsi="Verdana"/>
          <w:sz w:val="20"/>
          <w:szCs w:val="20"/>
        </w:rPr>
      </w:pPr>
      <w:r w:rsidRPr="0041483D">
        <w:rPr>
          <w:rFonts w:ascii="Verdana" w:hAnsi="Verdana"/>
          <w:sz w:val="20"/>
          <w:szCs w:val="20"/>
        </w:rPr>
        <w:t xml:space="preserve">w wysokości 0,1% wynagrodzenia umownego brutto </w:t>
      </w:r>
      <w:r>
        <w:rPr>
          <w:rFonts w:ascii="Verdana" w:hAnsi="Verdana"/>
          <w:sz w:val="20"/>
          <w:szCs w:val="20"/>
        </w:rPr>
        <w:t>określonego</w:t>
      </w:r>
      <w:r w:rsidRPr="0041483D">
        <w:rPr>
          <w:rFonts w:ascii="Verdana" w:hAnsi="Verdana"/>
          <w:sz w:val="20"/>
          <w:szCs w:val="20"/>
        </w:rPr>
        <w:t xml:space="preserve"> w § 3 ust.</w:t>
      </w:r>
      <w:r w:rsidR="00C84C9F">
        <w:rPr>
          <w:rFonts w:ascii="Verdana" w:hAnsi="Verdana"/>
          <w:sz w:val="20"/>
          <w:szCs w:val="20"/>
        </w:rPr>
        <w:t xml:space="preserve"> </w:t>
      </w:r>
      <w:r w:rsidRPr="0041483D">
        <w:rPr>
          <w:rFonts w:ascii="Verdana" w:hAnsi="Verdana"/>
          <w:sz w:val="20"/>
          <w:szCs w:val="20"/>
        </w:rPr>
        <w:t>1 za</w:t>
      </w:r>
      <w:r>
        <w:rPr>
          <w:rFonts w:ascii="Verdana" w:hAnsi="Verdana"/>
          <w:sz w:val="20"/>
          <w:szCs w:val="20"/>
        </w:rPr>
        <w:t> </w:t>
      </w:r>
      <w:r w:rsidRPr="0041483D">
        <w:rPr>
          <w:rFonts w:ascii="Verdana" w:hAnsi="Verdana"/>
          <w:sz w:val="20"/>
          <w:szCs w:val="20"/>
        </w:rPr>
        <w:t>każdy dzień zwłoki</w:t>
      </w:r>
      <w:r>
        <w:rPr>
          <w:rFonts w:ascii="Verdana" w:hAnsi="Verdana"/>
          <w:sz w:val="20"/>
          <w:szCs w:val="20"/>
        </w:rPr>
        <w:t xml:space="preserve"> w wykonaniu pojedynczego wywozu odpadów;</w:t>
      </w:r>
    </w:p>
    <w:p w14:paraId="7DECF038" w14:textId="4AF9B85C" w:rsidR="00CE51A9" w:rsidRPr="00760549" w:rsidRDefault="00CE51A9" w:rsidP="00CE51A9">
      <w:pPr>
        <w:numPr>
          <w:ilvl w:val="0"/>
          <w:numId w:val="10"/>
        </w:numPr>
        <w:spacing w:after="0" w:line="240" w:lineRule="auto"/>
        <w:jc w:val="both"/>
        <w:rPr>
          <w:rFonts w:ascii="Verdana" w:hAnsi="Verdana"/>
          <w:sz w:val="20"/>
          <w:szCs w:val="20"/>
        </w:rPr>
      </w:pPr>
      <w:r>
        <w:rPr>
          <w:rFonts w:ascii="Verdana" w:hAnsi="Verdana"/>
          <w:sz w:val="20"/>
          <w:szCs w:val="20"/>
        </w:rPr>
        <w:t>w wysokości 10</w:t>
      </w:r>
      <w:r w:rsidRPr="0041483D">
        <w:rPr>
          <w:rFonts w:ascii="Verdana" w:hAnsi="Verdana"/>
          <w:sz w:val="20"/>
          <w:szCs w:val="20"/>
        </w:rPr>
        <w:t xml:space="preserve">% wynagrodzenia umownego brutto </w:t>
      </w:r>
      <w:r>
        <w:rPr>
          <w:rFonts w:ascii="Verdana" w:hAnsi="Verdana"/>
          <w:sz w:val="20"/>
          <w:szCs w:val="20"/>
        </w:rPr>
        <w:t>określonego</w:t>
      </w:r>
      <w:r w:rsidRPr="0041483D">
        <w:rPr>
          <w:rFonts w:ascii="Verdana" w:hAnsi="Verdana"/>
          <w:sz w:val="20"/>
          <w:szCs w:val="20"/>
        </w:rPr>
        <w:t xml:space="preserve"> w § 3 ust.</w:t>
      </w:r>
      <w:r w:rsidR="00C84C9F">
        <w:rPr>
          <w:rFonts w:ascii="Verdana" w:hAnsi="Verdana"/>
          <w:sz w:val="20"/>
          <w:szCs w:val="20"/>
        </w:rPr>
        <w:t xml:space="preserve"> </w:t>
      </w:r>
      <w:r w:rsidRPr="0041483D">
        <w:rPr>
          <w:rFonts w:ascii="Verdana" w:hAnsi="Verdana"/>
          <w:sz w:val="20"/>
          <w:szCs w:val="20"/>
        </w:rPr>
        <w:t>1 z</w:t>
      </w:r>
      <w:r>
        <w:rPr>
          <w:rFonts w:ascii="Verdana" w:hAnsi="Verdana"/>
          <w:sz w:val="20"/>
          <w:szCs w:val="20"/>
        </w:rPr>
        <w:t> </w:t>
      </w:r>
      <w:r w:rsidRPr="0041483D">
        <w:rPr>
          <w:rFonts w:ascii="Verdana" w:hAnsi="Verdana"/>
          <w:sz w:val="20"/>
          <w:szCs w:val="20"/>
        </w:rPr>
        <w:t xml:space="preserve">tytułu odstąpienia od umowy </w:t>
      </w:r>
      <w:r w:rsidRPr="00760549">
        <w:rPr>
          <w:rFonts w:ascii="Verdana" w:hAnsi="Verdana"/>
          <w:sz w:val="20"/>
          <w:szCs w:val="20"/>
        </w:rPr>
        <w:t>z przyczyn leżących po stronie Wykonawcy</w:t>
      </w:r>
      <w:r>
        <w:rPr>
          <w:rFonts w:ascii="Verdana" w:hAnsi="Verdana"/>
          <w:sz w:val="20"/>
          <w:szCs w:val="20"/>
        </w:rPr>
        <w:t>.</w:t>
      </w:r>
    </w:p>
    <w:p w14:paraId="05C88138" w14:textId="77777777" w:rsidR="00CE51A9" w:rsidRDefault="00CE51A9" w:rsidP="00991092">
      <w:pPr>
        <w:numPr>
          <w:ilvl w:val="0"/>
          <w:numId w:val="9"/>
        </w:numPr>
        <w:spacing w:after="0" w:line="240" w:lineRule="auto"/>
        <w:jc w:val="both"/>
        <w:rPr>
          <w:rFonts w:ascii="Verdana" w:hAnsi="Verdana"/>
          <w:sz w:val="20"/>
          <w:szCs w:val="20"/>
        </w:rPr>
      </w:pPr>
      <w:r w:rsidRPr="0041483D">
        <w:rPr>
          <w:rFonts w:ascii="Verdana" w:hAnsi="Verdana"/>
          <w:sz w:val="20"/>
          <w:szCs w:val="20"/>
        </w:rPr>
        <w:t xml:space="preserve">Zamawiającemu przysługuje prawo dochodzenia odszkodowania przenoszącego </w:t>
      </w:r>
      <w:r w:rsidRPr="003303E6">
        <w:rPr>
          <w:rFonts w:ascii="Verdana" w:hAnsi="Verdana"/>
          <w:sz w:val="20"/>
          <w:szCs w:val="20"/>
        </w:rPr>
        <w:t>wysokość kar umownych na zasadach ogólnych.</w:t>
      </w:r>
    </w:p>
    <w:p w14:paraId="7811F1F8" w14:textId="77777777" w:rsidR="00CE51A9" w:rsidRDefault="00CE51A9" w:rsidP="00991092">
      <w:pPr>
        <w:numPr>
          <w:ilvl w:val="0"/>
          <w:numId w:val="9"/>
        </w:numPr>
        <w:spacing w:after="0" w:line="240" w:lineRule="auto"/>
        <w:jc w:val="both"/>
        <w:rPr>
          <w:rFonts w:ascii="Verdana" w:hAnsi="Verdana"/>
          <w:sz w:val="20"/>
          <w:szCs w:val="20"/>
        </w:rPr>
      </w:pPr>
      <w:r w:rsidRPr="003303E6">
        <w:rPr>
          <w:rFonts w:ascii="Verdana" w:hAnsi="Verdana"/>
          <w:sz w:val="20"/>
          <w:szCs w:val="20"/>
        </w:rPr>
        <w:t>Zapłata kar umownych nie zwalnia Wykonawcy z obowiązku wykonania umowy.</w:t>
      </w:r>
    </w:p>
    <w:p w14:paraId="7F2C2C73" w14:textId="4D059254" w:rsidR="00991092" w:rsidRPr="002257C6" w:rsidRDefault="00991092" w:rsidP="00032944">
      <w:pPr>
        <w:pStyle w:val="Akapitzlist"/>
        <w:numPr>
          <w:ilvl w:val="0"/>
          <w:numId w:val="9"/>
        </w:numPr>
        <w:spacing w:line="240" w:lineRule="auto"/>
        <w:jc w:val="both"/>
        <w:rPr>
          <w:rFonts w:ascii="Verdana" w:hAnsi="Verdana"/>
          <w:sz w:val="20"/>
          <w:szCs w:val="20"/>
        </w:rPr>
      </w:pPr>
      <w:r w:rsidRPr="002257C6">
        <w:rPr>
          <w:rFonts w:ascii="Verdana" w:hAnsi="Verdana"/>
          <w:sz w:val="20"/>
          <w:szCs w:val="20"/>
        </w:rPr>
        <w:t xml:space="preserve">Kary umowne, o których mowa w ust. 1 Wykonawca ma obowiązek zapłacić Zamawiającemu w terminie wskazanym w nocie księgowej wskazującej kwotę naliczonych kar umownych, z zastrzeżeniem postanowień ust. </w:t>
      </w:r>
      <w:r>
        <w:rPr>
          <w:rFonts w:ascii="Verdana" w:hAnsi="Verdana"/>
          <w:sz w:val="20"/>
          <w:szCs w:val="20"/>
        </w:rPr>
        <w:t>5</w:t>
      </w:r>
      <w:r w:rsidRPr="002257C6">
        <w:rPr>
          <w:rFonts w:ascii="Verdana" w:hAnsi="Verdana"/>
          <w:sz w:val="20"/>
          <w:szCs w:val="20"/>
        </w:rPr>
        <w:t xml:space="preserve"> niniejszego paragrafu. </w:t>
      </w:r>
    </w:p>
    <w:p w14:paraId="5CB22745" w14:textId="74592F86" w:rsidR="00991092" w:rsidRDefault="00991092" w:rsidP="00032944">
      <w:pPr>
        <w:pStyle w:val="Akapitzlist"/>
        <w:numPr>
          <w:ilvl w:val="0"/>
          <w:numId w:val="9"/>
        </w:numPr>
        <w:spacing w:line="240" w:lineRule="auto"/>
        <w:jc w:val="both"/>
        <w:rPr>
          <w:rFonts w:ascii="Verdana" w:hAnsi="Verdana"/>
          <w:sz w:val="20"/>
          <w:szCs w:val="20"/>
        </w:rPr>
      </w:pPr>
      <w:r w:rsidRPr="002257C6">
        <w:rPr>
          <w:rFonts w:ascii="Verdana" w:hAnsi="Verdana"/>
          <w:sz w:val="20"/>
          <w:szCs w:val="20"/>
        </w:rPr>
        <w:t xml:space="preserve">Zamawiający może potrącić kwotę kary umownej oraz inne wierzytelności będące następstwem niewykonania lub nienależytego wykonania umowy z każdej płatności należnej lub jaka będzie się należeć Wykonawcy, na co Wykonawca wyraża zgodę. </w:t>
      </w:r>
    </w:p>
    <w:p w14:paraId="68F7C5BF" w14:textId="7FECD347" w:rsidR="00C84C9F" w:rsidRPr="00032944" w:rsidRDefault="00CE51A9" w:rsidP="00032944">
      <w:pPr>
        <w:pStyle w:val="Akapitzlist"/>
        <w:numPr>
          <w:ilvl w:val="0"/>
          <w:numId w:val="9"/>
        </w:numPr>
        <w:jc w:val="both"/>
        <w:rPr>
          <w:rFonts w:ascii="Verdana" w:hAnsi="Verdana"/>
          <w:sz w:val="20"/>
          <w:szCs w:val="20"/>
        </w:rPr>
      </w:pPr>
      <w:r w:rsidRPr="003303E6">
        <w:t>Łączna wysokość kar umownych naliczanych</w:t>
      </w:r>
      <w:r>
        <w:t xml:space="preserve"> Wykonawcy </w:t>
      </w:r>
      <w:r w:rsidRPr="003303E6">
        <w:t>nie może przekroczyć 20%</w:t>
      </w:r>
      <w:r w:rsidR="00991092">
        <w:t xml:space="preserve"> </w:t>
      </w:r>
      <w:r w:rsidRPr="00032944">
        <w:rPr>
          <w:rFonts w:ascii="Verdana" w:hAnsi="Verdana"/>
          <w:sz w:val="20"/>
          <w:szCs w:val="20"/>
        </w:rPr>
        <w:t>wynagrodzenia umownego brutto określonego w § 3 ust.</w:t>
      </w:r>
      <w:r w:rsidR="00C84C9F" w:rsidRPr="00032944">
        <w:rPr>
          <w:rFonts w:ascii="Verdana" w:hAnsi="Verdana"/>
          <w:sz w:val="20"/>
          <w:szCs w:val="20"/>
        </w:rPr>
        <w:t xml:space="preserve"> </w:t>
      </w:r>
      <w:r w:rsidRPr="00032944">
        <w:rPr>
          <w:rFonts w:ascii="Verdana" w:hAnsi="Verdana"/>
          <w:sz w:val="20"/>
          <w:szCs w:val="20"/>
        </w:rPr>
        <w:t>1.</w:t>
      </w:r>
    </w:p>
    <w:p w14:paraId="78E821C0" w14:textId="77777777" w:rsidR="00C84C9F" w:rsidRDefault="00C84C9F" w:rsidP="00C84C9F">
      <w:pPr>
        <w:spacing w:after="0" w:line="240" w:lineRule="auto"/>
        <w:ind w:left="426" w:hanging="426"/>
        <w:jc w:val="center"/>
        <w:rPr>
          <w:rFonts w:ascii="Verdana" w:hAnsi="Verdana"/>
          <w:b/>
          <w:bCs/>
          <w:sz w:val="20"/>
          <w:szCs w:val="20"/>
        </w:rPr>
      </w:pPr>
    </w:p>
    <w:p w14:paraId="619D792E" w14:textId="77777777" w:rsidR="00032944" w:rsidRDefault="00032944" w:rsidP="00C84C9F">
      <w:pPr>
        <w:spacing w:after="0" w:line="240" w:lineRule="auto"/>
        <w:ind w:left="426" w:hanging="426"/>
        <w:jc w:val="center"/>
        <w:rPr>
          <w:rFonts w:ascii="Verdana" w:hAnsi="Verdana"/>
          <w:b/>
          <w:bCs/>
          <w:sz w:val="20"/>
          <w:szCs w:val="20"/>
        </w:rPr>
      </w:pPr>
    </w:p>
    <w:p w14:paraId="50E9978F" w14:textId="0D2F10A0" w:rsidR="00C84C9F" w:rsidRDefault="00C84C9F" w:rsidP="00C84C9F">
      <w:pPr>
        <w:spacing w:after="0" w:line="240" w:lineRule="auto"/>
        <w:ind w:left="426" w:hanging="426"/>
        <w:jc w:val="center"/>
        <w:rPr>
          <w:rFonts w:ascii="Verdana" w:hAnsi="Verdana"/>
          <w:b/>
          <w:bCs/>
          <w:sz w:val="20"/>
          <w:szCs w:val="20"/>
        </w:rPr>
      </w:pPr>
      <w:r w:rsidRPr="00D579D5">
        <w:rPr>
          <w:rFonts w:ascii="Verdana" w:hAnsi="Verdana"/>
          <w:b/>
          <w:bCs/>
          <w:sz w:val="20"/>
          <w:szCs w:val="20"/>
        </w:rPr>
        <w:lastRenderedPageBreak/>
        <w:t>§</w:t>
      </w:r>
      <w:r w:rsidR="00991092">
        <w:rPr>
          <w:rFonts w:ascii="Verdana" w:hAnsi="Verdana"/>
          <w:b/>
          <w:bCs/>
          <w:sz w:val="20"/>
          <w:szCs w:val="20"/>
        </w:rPr>
        <w:t xml:space="preserve"> </w:t>
      </w:r>
      <w:r>
        <w:rPr>
          <w:rFonts w:ascii="Verdana" w:hAnsi="Verdana"/>
          <w:b/>
          <w:bCs/>
          <w:sz w:val="20"/>
          <w:szCs w:val="20"/>
        </w:rPr>
        <w:t>6</w:t>
      </w:r>
      <w:r w:rsidR="00991092">
        <w:rPr>
          <w:rFonts w:ascii="Verdana" w:hAnsi="Verdana"/>
          <w:b/>
          <w:bCs/>
          <w:sz w:val="20"/>
          <w:szCs w:val="20"/>
        </w:rPr>
        <w:t>.</w:t>
      </w:r>
    </w:p>
    <w:p w14:paraId="69E76813" w14:textId="6D9085FA" w:rsidR="00C84C9F" w:rsidRDefault="00C84C9F" w:rsidP="00C84C9F">
      <w:pPr>
        <w:spacing w:after="0" w:line="240" w:lineRule="auto"/>
        <w:ind w:left="426" w:hanging="426"/>
        <w:jc w:val="center"/>
        <w:rPr>
          <w:rFonts w:ascii="Verdana" w:hAnsi="Verdana"/>
          <w:b/>
          <w:bCs/>
          <w:sz w:val="20"/>
          <w:szCs w:val="20"/>
        </w:rPr>
      </w:pPr>
    </w:p>
    <w:p w14:paraId="6DE73DA7" w14:textId="67B25870" w:rsidR="00C84C9F" w:rsidRPr="00E84C57" w:rsidRDefault="00C84C9F" w:rsidP="002910D3">
      <w:pPr>
        <w:pStyle w:val="Akapitzlist"/>
        <w:numPr>
          <w:ilvl w:val="0"/>
          <w:numId w:val="13"/>
        </w:numPr>
        <w:autoSpaceDE w:val="0"/>
        <w:autoSpaceDN w:val="0"/>
        <w:adjustRightInd w:val="0"/>
        <w:spacing w:after="0" w:line="240" w:lineRule="auto"/>
        <w:ind w:left="426" w:hanging="426"/>
        <w:jc w:val="both"/>
        <w:rPr>
          <w:rFonts w:ascii="Verdana" w:eastAsia="Times New Roman" w:hAnsi="Verdana" w:cs="ArialMT"/>
          <w:sz w:val="20"/>
          <w:szCs w:val="20"/>
        </w:rPr>
      </w:pPr>
      <w:r w:rsidRPr="00E84C57">
        <w:rPr>
          <w:rFonts w:ascii="Verdana" w:eastAsia="Times New Roman" w:hAnsi="Verdana" w:cs="ArialMT"/>
          <w:sz w:val="20"/>
          <w:szCs w:val="20"/>
        </w:rPr>
        <w:t xml:space="preserve">Upoważnionym ze strony </w:t>
      </w:r>
      <w:r w:rsidR="00F954B9" w:rsidRPr="00E84C57">
        <w:rPr>
          <w:rFonts w:ascii="Verdana" w:eastAsia="Times New Roman" w:hAnsi="Verdana" w:cs="ArialMT"/>
          <w:sz w:val="20"/>
          <w:szCs w:val="20"/>
        </w:rPr>
        <w:t xml:space="preserve">Zamawiającego </w:t>
      </w:r>
      <w:r w:rsidRPr="00E84C57">
        <w:rPr>
          <w:rFonts w:ascii="Verdana" w:eastAsia="Times New Roman" w:hAnsi="Verdana" w:cs="ArialMT"/>
          <w:sz w:val="20"/>
          <w:szCs w:val="20"/>
        </w:rPr>
        <w:t xml:space="preserve">do kontaktów z </w:t>
      </w:r>
      <w:r w:rsidR="00F954B9" w:rsidRPr="00E84C57">
        <w:rPr>
          <w:rFonts w:ascii="Verdana" w:eastAsia="Times New Roman" w:hAnsi="Verdana" w:cs="ArialMT"/>
          <w:sz w:val="20"/>
          <w:szCs w:val="20"/>
        </w:rPr>
        <w:t>Wykonawcą</w:t>
      </w:r>
      <w:r w:rsidRPr="00E84C57">
        <w:rPr>
          <w:rFonts w:ascii="Verdana" w:eastAsia="Times New Roman" w:hAnsi="Verdana" w:cs="ArialMT"/>
          <w:sz w:val="20"/>
          <w:szCs w:val="20"/>
        </w:rPr>
        <w:t xml:space="preserve"> umowy </w:t>
      </w:r>
      <w:r w:rsidRPr="00E84C57">
        <w:rPr>
          <w:rFonts w:ascii="Verdana" w:eastAsia="Times New Roman" w:hAnsi="Verdana" w:cs="ArialMT"/>
          <w:sz w:val="20"/>
          <w:szCs w:val="20"/>
        </w:rPr>
        <w:br/>
        <w:t>jest …………………….., telefon ……………………..</w:t>
      </w:r>
    </w:p>
    <w:p w14:paraId="510FF77B" w14:textId="3B725470" w:rsidR="00991092" w:rsidRPr="00991092" w:rsidRDefault="00C84C9F" w:rsidP="00991092">
      <w:pPr>
        <w:pStyle w:val="Akapitzlist"/>
        <w:numPr>
          <w:ilvl w:val="0"/>
          <w:numId w:val="13"/>
        </w:numPr>
        <w:autoSpaceDE w:val="0"/>
        <w:autoSpaceDN w:val="0"/>
        <w:adjustRightInd w:val="0"/>
        <w:spacing w:after="0" w:line="240" w:lineRule="auto"/>
        <w:ind w:left="426" w:hanging="426"/>
        <w:jc w:val="both"/>
        <w:rPr>
          <w:rFonts w:ascii="Verdana" w:eastAsia="Times New Roman" w:hAnsi="Verdana" w:cs="Arial-BoldMT"/>
          <w:bCs/>
          <w:sz w:val="20"/>
          <w:szCs w:val="20"/>
        </w:rPr>
      </w:pPr>
      <w:r w:rsidRPr="00E84C57">
        <w:rPr>
          <w:rFonts w:ascii="Verdana" w:eastAsia="Times New Roman" w:hAnsi="Verdana" w:cs="ArialMT"/>
          <w:sz w:val="20"/>
          <w:szCs w:val="20"/>
        </w:rPr>
        <w:t>Upoważnionym pracownikiem nadzorującym realizację umowy ze strony Wykonawcy jest  ……………………………., telefon ………………………..</w:t>
      </w:r>
    </w:p>
    <w:p w14:paraId="7511C5F4" w14:textId="47DE825C" w:rsidR="002910D3" w:rsidRPr="00032944" w:rsidRDefault="00991092" w:rsidP="00032944">
      <w:pPr>
        <w:pStyle w:val="Teksttreci0"/>
        <w:numPr>
          <w:ilvl w:val="0"/>
          <w:numId w:val="13"/>
        </w:numPr>
        <w:tabs>
          <w:tab w:val="left" w:leader="dot" w:pos="4661"/>
          <w:tab w:val="right" w:leader="dot" w:pos="9331"/>
        </w:tabs>
        <w:spacing w:after="0" w:line="276" w:lineRule="auto"/>
        <w:ind w:left="426" w:hanging="426"/>
        <w:jc w:val="both"/>
        <w:rPr>
          <w:rFonts w:ascii="Verdana" w:hAnsi="Verdana"/>
          <w:sz w:val="20"/>
          <w:szCs w:val="20"/>
        </w:rPr>
      </w:pPr>
      <w:r w:rsidRPr="00032944">
        <w:rPr>
          <w:rStyle w:val="Teksttreci"/>
          <w:rFonts w:ascii="Verdana" w:hAnsi="Verdana"/>
          <w:sz w:val="20"/>
          <w:szCs w:val="20"/>
        </w:rPr>
        <w:t>Zmiana osoby do współpracy ze strony zarówno Zamawiającego, jak i Wykonawcy wymaga pisemnego zawiadomienia drugiej strony pod rygorem nieważności. Zmiana osoby wyznaczonej do współpracy nie stanowi zmiany umowy.</w:t>
      </w:r>
    </w:p>
    <w:p w14:paraId="132AEDCC" w14:textId="70F15FB5" w:rsidR="002910D3" w:rsidRDefault="002910D3" w:rsidP="002910D3">
      <w:pPr>
        <w:autoSpaceDE w:val="0"/>
        <w:autoSpaceDN w:val="0"/>
        <w:adjustRightInd w:val="0"/>
        <w:spacing w:after="0" w:line="240" w:lineRule="auto"/>
        <w:ind w:left="360"/>
        <w:jc w:val="both"/>
        <w:rPr>
          <w:rFonts w:ascii="Verdana" w:eastAsia="Times New Roman" w:hAnsi="Verdana" w:cs="Arial-BoldMT"/>
          <w:bCs/>
          <w:sz w:val="20"/>
          <w:szCs w:val="20"/>
        </w:rPr>
      </w:pPr>
    </w:p>
    <w:p w14:paraId="6B7D55BD" w14:textId="77777777" w:rsidR="007B1AC4" w:rsidRDefault="007B1AC4" w:rsidP="00032944">
      <w:pPr>
        <w:spacing w:after="0" w:line="240" w:lineRule="auto"/>
        <w:rPr>
          <w:rFonts w:ascii="Verdana" w:hAnsi="Verdana"/>
          <w:b/>
          <w:bCs/>
          <w:sz w:val="20"/>
          <w:szCs w:val="20"/>
        </w:rPr>
      </w:pPr>
    </w:p>
    <w:p w14:paraId="5C70C94C" w14:textId="14F8817D" w:rsidR="00C84C9F" w:rsidRDefault="002910D3" w:rsidP="00C84C9F">
      <w:pPr>
        <w:spacing w:after="0" w:line="240" w:lineRule="auto"/>
        <w:ind w:left="426" w:hanging="426"/>
        <w:jc w:val="center"/>
        <w:rPr>
          <w:rFonts w:ascii="Verdana" w:hAnsi="Verdana"/>
          <w:b/>
          <w:bCs/>
          <w:sz w:val="20"/>
          <w:szCs w:val="20"/>
        </w:rPr>
      </w:pPr>
      <w:r w:rsidRPr="00D579D5">
        <w:rPr>
          <w:rFonts w:ascii="Verdana" w:hAnsi="Verdana"/>
          <w:b/>
          <w:bCs/>
          <w:sz w:val="20"/>
          <w:szCs w:val="20"/>
        </w:rPr>
        <w:t>§</w:t>
      </w:r>
      <w:r w:rsidR="00991092">
        <w:rPr>
          <w:rFonts w:ascii="Verdana" w:hAnsi="Verdana"/>
          <w:b/>
          <w:bCs/>
          <w:sz w:val="20"/>
          <w:szCs w:val="20"/>
        </w:rPr>
        <w:t xml:space="preserve"> </w:t>
      </w:r>
      <w:r>
        <w:rPr>
          <w:rFonts w:ascii="Verdana" w:hAnsi="Verdana"/>
          <w:b/>
          <w:bCs/>
          <w:sz w:val="20"/>
          <w:szCs w:val="20"/>
        </w:rPr>
        <w:t>7</w:t>
      </w:r>
      <w:r w:rsidR="00991092">
        <w:rPr>
          <w:rFonts w:ascii="Verdana" w:hAnsi="Verdana"/>
          <w:b/>
          <w:bCs/>
          <w:sz w:val="20"/>
          <w:szCs w:val="20"/>
        </w:rPr>
        <w:t>.</w:t>
      </w:r>
    </w:p>
    <w:p w14:paraId="66628B39" w14:textId="6D83E87D" w:rsidR="002910D3" w:rsidRDefault="002910D3" w:rsidP="00C84C9F">
      <w:pPr>
        <w:spacing w:after="0" w:line="240" w:lineRule="auto"/>
        <w:ind w:left="426" w:hanging="426"/>
        <w:jc w:val="center"/>
        <w:rPr>
          <w:rFonts w:ascii="Verdana" w:hAnsi="Verdana"/>
          <w:b/>
          <w:bCs/>
          <w:sz w:val="20"/>
          <w:szCs w:val="20"/>
        </w:rPr>
      </w:pPr>
    </w:p>
    <w:p w14:paraId="3C992171" w14:textId="424F2268"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B961DC">
        <w:rPr>
          <w:rFonts w:ascii="Verdana" w:eastAsia="Times New Roman" w:hAnsi="Verdana" w:cs="Arial"/>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007B1AC4">
        <w:rPr>
          <w:rFonts w:ascii="Verdana" w:eastAsia="Times New Roman" w:hAnsi="Verdana" w:cs="Arial"/>
          <w:sz w:val="20"/>
          <w:szCs w:val="20"/>
          <w:lang w:eastAsia="pl-PL"/>
        </w:rPr>
        <w:br/>
      </w:r>
      <w:r w:rsidRPr="00B961DC">
        <w:rPr>
          <w:rFonts w:ascii="Verdana" w:eastAsia="Times New Roman" w:hAnsi="Verdana" w:cs="Arial"/>
          <w:sz w:val="20"/>
          <w:szCs w:val="20"/>
          <w:lang w:eastAsia="pl-PL"/>
        </w:rPr>
        <w:t xml:space="preserve">z przetwarzaniem danych osobowych i w sprawie swobodnego przepływu takich danych oraz uchylenia dyrektywy 95/46/WE (dalej „RODO”). </w:t>
      </w:r>
    </w:p>
    <w:p w14:paraId="59A4B64E" w14:textId="66104A93"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2.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Administratorem danych osobowych po stronie Zamawiającego jest Generalny Dyrektor Dróg Krajowych i Autostrad. Administratorem danych osobowych po stronie Wykonawcy jest    …………………………………...</w:t>
      </w:r>
      <w:r>
        <w:rPr>
          <w:rFonts w:ascii="Verdana" w:eastAsia="Times New Roman" w:hAnsi="Verdana" w:cs="Arial"/>
          <w:sz w:val="20"/>
          <w:szCs w:val="20"/>
          <w:lang w:eastAsia="pl-PL"/>
        </w:rPr>
        <w:t>............................................................</w:t>
      </w:r>
    </w:p>
    <w:p w14:paraId="1EF2A867" w14:textId="70E7B53D"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3. Wykonawca zobowiązuje się poinformować wszystkie osoby fizyczne związane </w:t>
      </w:r>
      <w:r w:rsidR="007B1AC4">
        <w:rPr>
          <w:rFonts w:ascii="Verdana" w:eastAsia="Times New Roman" w:hAnsi="Verdana" w:cs="Arial"/>
          <w:sz w:val="20"/>
          <w:szCs w:val="20"/>
          <w:lang w:eastAsia="pl-PL"/>
        </w:rPr>
        <w:br/>
      </w:r>
      <w:r w:rsidRPr="00B961DC">
        <w:rPr>
          <w:rFonts w:ascii="Verdana" w:eastAsia="Times New Roman" w:hAnsi="Verdana" w:cs="Arial"/>
          <w:sz w:val="20"/>
          <w:szCs w:val="20"/>
          <w:lang w:eastAsia="pl-PL"/>
        </w:rPr>
        <w:t>z realizacją niniejszej umowy (w tym osoby fizyczne prowadzące działalność gospodarczą),</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5E3337A1" w14:textId="0420CD9D" w:rsidR="002910D3" w:rsidRPr="00B961DC"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4.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Obowiązek, o którym mowa w</w:t>
      </w:r>
      <w:r w:rsidR="009B6799">
        <w:rPr>
          <w:rFonts w:ascii="Verdana" w:eastAsia="Times New Roman" w:hAnsi="Verdana" w:cs="Arial"/>
          <w:sz w:val="20"/>
          <w:szCs w:val="20"/>
          <w:lang w:eastAsia="pl-PL"/>
        </w:rPr>
        <w:t xml:space="preserve"> </w:t>
      </w:r>
      <w:r w:rsidR="009B6799" w:rsidRPr="0041483D">
        <w:rPr>
          <w:rFonts w:ascii="Verdana" w:hAnsi="Verdana"/>
          <w:sz w:val="20"/>
          <w:szCs w:val="20"/>
        </w:rPr>
        <w:t>§</w:t>
      </w:r>
      <w:r w:rsidR="009B6799">
        <w:rPr>
          <w:rFonts w:ascii="Verdana" w:hAnsi="Verdana"/>
          <w:sz w:val="20"/>
          <w:szCs w:val="20"/>
        </w:rPr>
        <w:t xml:space="preserve"> 7</w:t>
      </w:r>
      <w:r w:rsidRPr="00B961DC">
        <w:rPr>
          <w:rFonts w:ascii="Verdana" w:eastAsia="Times New Roman" w:hAnsi="Verdana" w:cs="Arial"/>
          <w:sz w:val="20"/>
          <w:szCs w:val="20"/>
          <w:lang w:eastAsia="pl-PL"/>
        </w:rPr>
        <w:t xml:space="preserve"> ust. 3, zostanie wykonany poprzez przekazanie osobom których dane osobowe przetwarza Zamawiający aktualnej klauzuli informacyjnej do</w:t>
      </w:r>
      <w:r>
        <w:rPr>
          <w:rFonts w:ascii="Verdana" w:eastAsia="Times New Roman" w:hAnsi="Verdana" w:cs="Arial"/>
          <w:sz w:val="20"/>
          <w:szCs w:val="20"/>
          <w:lang w:eastAsia="pl-PL"/>
        </w:rPr>
        <w:t xml:space="preserve">stępnej na stronie </w:t>
      </w:r>
      <w:r w:rsidRPr="009B6799">
        <w:rPr>
          <w:rFonts w:ascii="Verdana" w:eastAsia="Times New Roman" w:hAnsi="Verdana" w:cs="Arial"/>
          <w:sz w:val="20"/>
          <w:szCs w:val="20"/>
          <w:lang w:eastAsia="pl-PL"/>
        </w:rPr>
        <w:t xml:space="preserve">internetowej </w:t>
      </w:r>
      <w:r w:rsidRPr="009B6799">
        <w:rPr>
          <w:u w:val="single"/>
        </w:rPr>
        <w:t>https://www.gov.pl/web/gddkia/ochrona-danych-osobowych</w:t>
      </w:r>
      <w:r w:rsidRPr="00CD0ABA">
        <w:rPr>
          <w:rFonts w:ascii="Verdana" w:eastAsia="Times New Roman" w:hAnsi="Verdana" w:cs="Arial"/>
          <w:sz w:val="20"/>
          <w:szCs w:val="20"/>
          <w:lang w:eastAsia="pl-PL"/>
        </w:rPr>
        <w:t xml:space="preserve"> oraz przeprowadzenie wszelkich innych czynności niezbędnych </w:t>
      </w:r>
      <w:r w:rsidR="007B1AC4">
        <w:rPr>
          <w:rFonts w:ascii="Verdana" w:eastAsia="Times New Roman" w:hAnsi="Verdana" w:cs="Arial"/>
          <w:sz w:val="20"/>
          <w:szCs w:val="20"/>
          <w:lang w:eastAsia="pl-PL"/>
        </w:rPr>
        <w:br/>
      </w:r>
      <w:r w:rsidRPr="00CD0ABA">
        <w:rPr>
          <w:rFonts w:ascii="Verdana" w:eastAsia="Times New Roman" w:hAnsi="Verdana" w:cs="Arial"/>
          <w:sz w:val="20"/>
          <w:szCs w:val="20"/>
          <w:lang w:eastAsia="pl-PL"/>
        </w:rPr>
        <w:t>do wykonania</w:t>
      </w:r>
      <w:r w:rsidRPr="00B961DC">
        <w:rPr>
          <w:rFonts w:ascii="Verdana" w:eastAsia="Times New Roman" w:hAnsi="Verdana" w:cs="Arial"/>
          <w:sz w:val="20"/>
          <w:szCs w:val="20"/>
          <w:lang w:eastAsia="pl-PL"/>
        </w:rPr>
        <w:t xml:space="preserve"> w imieniu Zamawiającego obowiązku informacyjnego określonego w RODO wobec tych osób. Zmiana przez Zamawiającego treści klauzuli informacyjnej dostępnej na ww. stronie internetowej nie wymaga zmiany Umowy.  </w:t>
      </w:r>
    </w:p>
    <w:p w14:paraId="6DEA0EE0" w14:textId="77777777" w:rsidR="002910D3" w:rsidRDefault="002910D3" w:rsidP="009B6799">
      <w:pPr>
        <w:spacing w:after="0" w:line="240" w:lineRule="auto"/>
        <w:ind w:left="360" w:hanging="360"/>
        <w:jc w:val="both"/>
        <w:rPr>
          <w:rFonts w:ascii="Verdana" w:eastAsia="Times New Roman" w:hAnsi="Verdana" w:cs="Arial"/>
          <w:sz w:val="20"/>
          <w:szCs w:val="20"/>
          <w:lang w:eastAsia="pl-PL"/>
        </w:rPr>
      </w:pPr>
      <w:r w:rsidRPr="00B961DC">
        <w:rPr>
          <w:rFonts w:ascii="Verdana" w:eastAsia="Times New Roman" w:hAnsi="Verdana" w:cs="Arial"/>
          <w:sz w:val="20"/>
          <w:szCs w:val="20"/>
          <w:lang w:eastAsia="pl-PL"/>
        </w:rPr>
        <w:t xml:space="preserve">5. </w:t>
      </w:r>
      <w:r>
        <w:rPr>
          <w:rFonts w:ascii="Verdana" w:eastAsia="Times New Roman" w:hAnsi="Verdana" w:cs="Arial"/>
          <w:sz w:val="20"/>
          <w:szCs w:val="20"/>
          <w:lang w:eastAsia="pl-PL"/>
        </w:rPr>
        <w:t xml:space="preserve"> </w:t>
      </w:r>
      <w:r w:rsidRPr="00B961DC">
        <w:rPr>
          <w:rFonts w:ascii="Verdana" w:eastAsia="Times New Roman" w:hAnsi="Verdana" w:cs="Arial"/>
          <w:sz w:val="20"/>
          <w:szCs w:val="20"/>
          <w:lang w:eastAsia="pl-PL"/>
        </w:rPr>
        <w:t>Wykonawca ponosi wobec Zamawiającego pełną odpowiedzialność z tytuł niewykonania lub nienależytego wykonania obowiązków wskazanych powyżej.</w:t>
      </w:r>
    </w:p>
    <w:p w14:paraId="787AFAFE" w14:textId="77777777" w:rsidR="002910D3" w:rsidRPr="00D579D5" w:rsidRDefault="002910D3" w:rsidP="00C84C9F">
      <w:pPr>
        <w:spacing w:after="0" w:line="240" w:lineRule="auto"/>
        <w:ind w:left="426" w:hanging="426"/>
        <w:jc w:val="center"/>
        <w:rPr>
          <w:rFonts w:ascii="Verdana" w:hAnsi="Verdana"/>
          <w:b/>
          <w:bCs/>
          <w:sz w:val="20"/>
          <w:szCs w:val="20"/>
        </w:rPr>
      </w:pPr>
    </w:p>
    <w:p w14:paraId="74155BED" w14:textId="4E228B4F" w:rsidR="009C2EC6" w:rsidRDefault="009C2EC6" w:rsidP="00C84C9F">
      <w:pPr>
        <w:spacing w:after="120" w:line="240" w:lineRule="auto"/>
        <w:jc w:val="center"/>
        <w:rPr>
          <w:rFonts w:ascii="Verdana" w:hAnsi="Verdana"/>
          <w:sz w:val="20"/>
          <w:szCs w:val="20"/>
        </w:rPr>
      </w:pPr>
      <w:r>
        <w:rPr>
          <w:rFonts w:ascii="Verdana" w:hAnsi="Verdana"/>
          <w:sz w:val="20"/>
          <w:szCs w:val="20"/>
        </w:rPr>
        <w:br/>
      </w:r>
      <w:r w:rsidR="002910D3" w:rsidRPr="00D579D5">
        <w:rPr>
          <w:rFonts w:ascii="Verdana" w:hAnsi="Verdana"/>
          <w:b/>
          <w:bCs/>
          <w:sz w:val="20"/>
          <w:szCs w:val="20"/>
        </w:rPr>
        <w:t>§</w:t>
      </w:r>
      <w:r w:rsidR="00991092">
        <w:rPr>
          <w:rFonts w:ascii="Verdana" w:hAnsi="Verdana"/>
          <w:b/>
          <w:bCs/>
          <w:sz w:val="20"/>
          <w:szCs w:val="20"/>
        </w:rPr>
        <w:t xml:space="preserve"> </w:t>
      </w:r>
      <w:r w:rsidR="002910D3">
        <w:rPr>
          <w:rFonts w:ascii="Verdana" w:hAnsi="Verdana"/>
          <w:b/>
          <w:bCs/>
          <w:sz w:val="20"/>
          <w:szCs w:val="20"/>
        </w:rPr>
        <w:t>8</w:t>
      </w:r>
      <w:r w:rsidR="00991092">
        <w:rPr>
          <w:rFonts w:ascii="Verdana" w:hAnsi="Verdana"/>
          <w:b/>
          <w:bCs/>
          <w:sz w:val="20"/>
          <w:szCs w:val="20"/>
        </w:rPr>
        <w:t>.</w:t>
      </w:r>
    </w:p>
    <w:p w14:paraId="3963D08C" w14:textId="1C02CE06" w:rsidR="007129D3" w:rsidRPr="003276FC" w:rsidRDefault="002910D3" w:rsidP="006831BD">
      <w:pPr>
        <w:spacing w:after="0" w:line="24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1.  </w:t>
      </w:r>
      <w:r w:rsidRPr="003276FC">
        <w:rPr>
          <w:rFonts w:ascii="Verdana" w:eastAsia="Times New Roman" w:hAnsi="Verdana"/>
          <w:sz w:val="20"/>
          <w:szCs w:val="20"/>
          <w:lang w:eastAsia="pl-PL"/>
        </w:rPr>
        <w:t>Wszelkie zmiany niniejszej umowy wymagają pod rygorem nieważności formy pisemnej.</w:t>
      </w:r>
    </w:p>
    <w:p w14:paraId="1D394C41" w14:textId="675D1F6C" w:rsidR="007129D3" w:rsidRPr="00032944" w:rsidRDefault="00032944" w:rsidP="00032944">
      <w:pPr>
        <w:spacing w:after="0" w:line="240" w:lineRule="auto"/>
        <w:ind w:left="284" w:hanging="284"/>
        <w:jc w:val="both"/>
        <w:rPr>
          <w:rFonts w:ascii="Verdana" w:hAnsi="Verdana"/>
          <w:sz w:val="20"/>
          <w:szCs w:val="20"/>
        </w:rPr>
      </w:pPr>
      <w:r>
        <w:rPr>
          <w:rFonts w:ascii="Verdana" w:hAnsi="Verdana"/>
          <w:sz w:val="20"/>
          <w:szCs w:val="20"/>
        </w:rPr>
        <w:t xml:space="preserve">2. </w:t>
      </w:r>
      <w:r w:rsidR="007129D3" w:rsidRPr="00032944">
        <w:rPr>
          <w:rFonts w:ascii="Verdana" w:hAnsi="Verdana"/>
          <w:sz w:val="20"/>
          <w:szCs w:val="20"/>
        </w:rPr>
        <w:t>Strony dołożą wszelkich starań, by ewentualne spory wynikające z realizacji umowy rozstrzygnąć polubownie. W przypadku, gdy Strony nie dojdą do porozumienia, spory rozstrzygane będą przez Sąd właściwy miejscowo dla siedziby Zamawiającego.</w:t>
      </w:r>
    </w:p>
    <w:p w14:paraId="0917001F" w14:textId="09726610" w:rsidR="00991092" w:rsidRDefault="002910D3" w:rsidP="00991092">
      <w:pPr>
        <w:spacing w:after="0" w:line="240" w:lineRule="auto"/>
        <w:ind w:left="284" w:hanging="284"/>
        <w:jc w:val="both"/>
        <w:rPr>
          <w:rFonts w:ascii="Verdana" w:eastAsia="Times New Roman" w:hAnsi="Verdana"/>
          <w:sz w:val="20"/>
          <w:szCs w:val="20"/>
          <w:lang w:eastAsia="pl-PL"/>
        </w:rPr>
      </w:pPr>
      <w:r w:rsidRPr="003276FC">
        <w:rPr>
          <w:rFonts w:ascii="Verdana" w:eastAsia="Times New Roman" w:hAnsi="Verdana"/>
          <w:sz w:val="20"/>
          <w:szCs w:val="20"/>
          <w:lang w:eastAsia="pl-PL"/>
        </w:rPr>
        <w:t>3.</w:t>
      </w:r>
      <w:r w:rsidR="007129D3">
        <w:rPr>
          <w:rFonts w:ascii="Verdana" w:eastAsia="Times New Roman" w:hAnsi="Verdana"/>
          <w:sz w:val="20"/>
          <w:szCs w:val="20"/>
          <w:lang w:eastAsia="pl-PL"/>
        </w:rPr>
        <w:t xml:space="preserve"> </w:t>
      </w:r>
      <w:r w:rsidRPr="003276FC">
        <w:rPr>
          <w:rFonts w:ascii="Verdana" w:eastAsia="Times New Roman" w:hAnsi="Verdana"/>
          <w:sz w:val="20"/>
          <w:szCs w:val="20"/>
          <w:lang w:eastAsia="pl-PL"/>
        </w:rPr>
        <w:t>W sprawach nieuregulowanych niniejszą umową stosuje się przepisy Kodeksu</w:t>
      </w:r>
      <w:r w:rsidR="00991092">
        <w:rPr>
          <w:rFonts w:ascii="Verdana" w:eastAsia="Times New Roman" w:hAnsi="Verdana"/>
          <w:sz w:val="20"/>
          <w:szCs w:val="20"/>
          <w:lang w:eastAsia="pl-PL"/>
        </w:rPr>
        <w:t xml:space="preserve"> </w:t>
      </w:r>
      <w:r>
        <w:rPr>
          <w:rFonts w:ascii="Verdana" w:eastAsia="Times New Roman" w:hAnsi="Verdana"/>
          <w:sz w:val="20"/>
          <w:szCs w:val="20"/>
          <w:lang w:eastAsia="pl-PL"/>
        </w:rPr>
        <w:t>C</w:t>
      </w:r>
      <w:r w:rsidRPr="003276FC">
        <w:rPr>
          <w:rFonts w:ascii="Verdana" w:eastAsia="Times New Roman" w:hAnsi="Verdana"/>
          <w:sz w:val="20"/>
          <w:szCs w:val="20"/>
          <w:lang w:eastAsia="pl-PL"/>
        </w:rPr>
        <w:t>ywilnego.</w:t>
      </w:r>
    </w:p>
    <w:p w14:paraId="4C155608" w14:textId="2209F6AF" w:rsidR="00991092" w:rsidRPr="00032944" w:rsidRDefault="00991092" w:rsidP="00032944">
      <w:pPr>
        <w:spacing w:after="0" w:line="240" w:lineRule="auto"/>
        <w:ind w:left="284" w:hanging="284"/>
        <w:jc w:val="both"/>
        <w:rPr>
          <w:rStyle w:val="Teksttreci"/>
          <w:rFonts w:ascii="Verdana" w:eastAsia="Times New Roman" w:hAnsi="Verdana"/>
          <w:sz w:val="20"/>
          <w:szCs w:val="20"/>
          <w:lang w:eastAsia="pl-PL"/>
        </w:rPr>
      </w:pPr>
      <w:r>
        <w:rPr>
          <w:rStyle w:val="Teksttreci"/>
        </w:rPr>
        <w:t>4</w:t>
      </w:r>
      <w:r w:rsidRPr="00032944">
        <w:rPr>
          <w:rStyle w:val="Teksttreci"/>
          <w:rFonts w:ascii="Verdana" w:hAnsi="Verdana"/>
          <w:sz w:val="20"/>
          <w:szCs w:val="20"/>
        </w:rPr>
        <w:t>. Każda ze Stron zobowiązana jest zawiadomić drugą Stronę o ewentualnej zmianie adresu. W przypadku braku zawiadomienia, oświadczenie skierowane na adres dotychczasowy uważa się za skutecznie dokonane. Zawiadomienie lub oświadczenie uważa się ponadto za skutecznie dokonane, tj. doręczone drugiej Stronie, gdy nie odbiera ona poczty poleconej w terminie 14 dni od dnia nadania listu poleconego. Zmiana adresu nie wymaga zmiany umowy.</w:t>
      </w:r>
    </w:p>
    <w:p w14:paraId="11AFAF35" w14:textId="3F0208B8" w:rsidR="00991092" w:rsidRDefault="00991092" w:rsidP="006831BD">
      <w:pPr>
        <w:spacing w:after="0" w:line="240" w:lineRule="auto"/>
        <w:ind w:left="284" w:hanging="284"/>
        <w:jc w:val="both"/>
        <w:rPr>
          <w:rFonts w:ascii="Verdana" w:eastAsia="Times New Roman" w:hAnsi="Verdana"/>
          <w:sz w:val="20"/>
          <w:szCs w:val="20"/>
          <w:lang w:eastAsia="pl-PL"/>
        </w:rPr>
      </w:pPr>
    </w:p>
    <w:p w14:paraId="53E44EA6" w14:textId="7B354555" w:rsidR="002910D3" w:rsidRDefault="002910D3" w:rsidP="00032944">
      <w:pPr>
        <w:spacing w:after="0" w:line="360" w:lineRule="auto"/>
        <w:jc w:val="both"/>
        <w:rPr>
          <w:rFonts w:ascii="Verdana" w:eastAsia="Times New Roman" w:hAnsi="Verdana"/>
          <w:sz w:val="20"/>
          <w:szCs w:val="20"/>
          <w:lang w:eastAsia="pl-PL"/>
        </w:rPr>
      </w:pPr>
    </w:p>
    <w:p w14:paraId="45B1CB9C" w14:textId="6CEB0E68" w:rsidR="00032944" w:rsidRDefault="00032944" w:rsidP="00032944">
      <w:pPr>
        <w:spacing w:after="0" w:line="360" w:lineRule="auto"/>
        <w:jc w:val="both"/>
        <w:rPr>
          <w:rFonts w:ascii="Verdana" w:eastAsia="Times New Roman" w:hAnsi="Verdana"/>
          <w:sz w:val="20"/>
          <w:szCs w:val="20"/>
          <w:lang w:eastAsia="pl-PL"/>
        </w:rPr>
      </w:pPr>
    </w:p>
    <w:p w14:paraId="1094AADD" w14:textId="6FC6F397" w:rsidR="00032944" w:rsidRDefault="00032944" w:rsidP="00032944">
      <w:pPr>
        <w:spacing w:after="0" w:line="360" w:lineRule="auto"/>
        <w:jc w:val="both"/>
        <w:rPr>
          <w:rFonts w:ascii="Verdana" w:eastAsia="Times New Roman" w:hAnsi="Verdana"/>
          <w:sz w:val="20"/>
          <w:szCs w:val="20"/>
          <w:lang w:eastAsia="pl-PL"/>
        </w:rPr>
      </w:pPr>
    </w:p>
    <w:p w14:paraId="3E7BD21B" w14:textId="77777777" w:rsidR="00032944" w:rsidRDefault="00032944" w:rsidP="00032944">
      <w:pPr>
        <w:spacing w:after="0" w:line="360" w:lineRule="auto"/>
        <w:jc w:val="both"/>
        <w:rPr>
          <w:rFonts w:ascii="Verdana" w:eastAsia="Times New Roman" w:hAnsi="Verdana"/>
          <w:sz w:val="20"/>
          <w:szCs w:val="20"/>
          <w:lang w:eastAsia="pl-PL"/>
        </w:rPr>
      </w:pPr>
    </w:p>
    <w:p w14:paraId="4C0ECB54" w14:textId="2AF4DE72" w:rsidR="002910D3" w:rsidRPr="006831BD" w:rsidRDefault="002910D3" w:rsidP="006831BD">
      <w:pPr>
        <w:spacing w:after="0" w:line="360" w:lineRule="auto"/>
        <w:ind w:left="284" w:hanging="284"/>
        <w:jc w:val="center"/>
        <w:rPr>
          <w:rFonts w:ascii="Verdana" w:eastAsia="Times New Roman" w:hAnsi="Verdana"/>
          <w:sz w:val="20"/>
          <w:szCs w:val="20"/>
          <w:lang w:eastAsia="pl-PL"/>
        </w:rPr>
      </w:pPr>
      <w:r w:rsidRPr="00D579D5">
        <w:rPr>
          <w:rFonts w:ascii="Verdana" w:hAnsi="Verdana"/>
          <w:b/>
          <w:bCs/>
          <w:sz w:val="20"/>
          <w:szCs w:val="20"/>
        </w:rPr>
        <w:t>§</w:t>
      </w:r>
      <w:r w:rsidR="00991092">
        <w:rPr>
          <w:rFonts w:ascii="Verdana" w:hAnsi="Verdana"/>
          <w:b/>
          <w:bCs/>
          <w:sz w:val="20"/>
          <w:szCs w:val="20"/>
        </w:rPr>
        <w:t xml:space="preserve"> </w:t>
      </w:r>
      <w:r>
        <w:rPr>
          <w:rFonts w:ascii="Verdana" w:hAnsi="Verdana"/>
          <w:b/>
          <w:bCs/>
          <w:sz w:val="20"/>
          <w:szCs w:val="20"/>
        </w:rPr>
        <w:t>9</w:t>
      </w:r>
      <w:r w:rsidR="00991092">
        <w:rPr>
          <w:rFonts w:ascii="Verdana" w:hAnsi="Verdana"/>
          <w:b/>
          <w:bCs/>
          <w:sz w:val="20"/>
          <w:szCs w:val="20"/>
        </w:rPr>
        <w:t>.</w:t>
      </w:r>
    </w:p>
    <w:p w14:paraId="6E9B21DD" w14:textId="4E7F155F" w:rsidR="002910D3" w:rsidRPr="003276FC" w:rsidRDefault="002910D3" w:rsidP="006831BD">
      <w:pPr>
        <w:spacing w:after="0" w:line="24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1. Umowę sporządzono w </w:t>
      </w:r>
      <w:r w:rsidR="009B6799">
        <w:rPr>
          <w:rFonts w:ascii="Verdana" w:eastAsia="Times New Roman" w:hAnsi="Verdana"/>
          <w:sz w:val="20"/>
          <w:szCs w:val="20"/>
          <w:lang w:eastAsia="pl-PL"/>
        </w:rPr>
        <w:t>dwóch</w:t>
      </w:r>
      <w:r w:rsidRPr="003276FC">
        <w:rPr>
          <w:rFonts w:ascii="Verdana" w:eastAsia="Times New Roman" w:hAnsi="Verdana"/>
          <w:sz w:val="20"/>
          <w:szCs w:val="20"/>
          <w:lang w:eastAsia="pl-PL"/>
        </w:rPr>
        <w:t xml:space="preserve"> jednobrzmiących egze</w:t>
      </w:r>
      <w:r>
        <w:rPr>
          <w:rFonts w:ascii="Verdana" w:eastAsia="Times New Roman" w:hAnsi="Verdana"/>
          <w:sz w:val="20"/>
          <w:szCs w:val="20"/>
          <w:lang w:eastAsia="pl-PL"/>
        </w:rPr>
        <w:t xml:space="preserve">mplarzach, </w:t>
      </w:r>
      <w:r w:rsidR="009B6799">
        <w:rPr>
          <w:rFonts w:ascii="Verdana" w:eastAsia="Times New Roman" w:hAnsi="Verdana"/>
          <w:sz w:val="20"/>
          <w:szCs w:val="20"/>
          <w:lang w:eastAsia="pl-PL"/>
        </w:rPr>
        <w:t>po jednym dla każdej ze stron.</w:t>
      </w:r>
    </w:p>
    <w:p w14:paraId="506F1F02" w14:textId="49CB3F5A" w:rsidR="002910D3" w:rsidRPr="003276FC" w:rsidRDefault="002910D3" w:rsidP="006831BD">
      <w:pPr>
        <w:spacing w:after="0" w:line="240" w:lineRule="auto"/>
        <w:ind w:left="284" w:hanging="284"/>
        <w:jc w:val="both"/>
        <w:rPr>
          <w:rFonts w:ascii="Verdana" w:eastAsia="Times New Roman" w:hAnsi="Verdana"/>
          <w:sz w:val="20"/>
          <w:szCs w:val="20"/>
          <w:lang w:eastAsia="pl-PL"/>
        </w:rPr>
      </w:pPr>
      <w:r w:rsidRPr="003276FC">
        <w:rPr>
          <w:rFonts w:ascii="Verdana" w:eastAsia="Times New Roman" w:hAnsi="Verdana"/>
          <w:sz w:val="20"/>
          <w:szCs w:val="20"/>
          <w:lang w:eastAsia="pl-PL"/>
        </w:rPr>
        <w:t>2. Integralną część niniejszej umowy stanowi</w:t>
      </w:r>
      <w:r w:rsidR="007129D3">
        <w:rPr>
          <w:rFonts w:ascii="Verdana" w:eastAsia="Times New Roman" w:hAnsi="Verdana"/>
          <w:sz w:val="20"/>
          <w:szCs w:val="20"/>
          <w:lang w:eastAsia="pl-PL"/>
        </w:rPr>
        <w:t>ą następujące załączniki</w:t>
      </w:r>
      <w:r w:rsidRPr="003276FC">
        <w:rPr>
          <w:rFonts w:ascii="Verdana" w:eastAsia="Times New Roman" w:hAnsi="Verdana"/>
          <w:sz w:val="20"/>
          <w:szCs w:val="20"/>
          <w:lang w:eastAsia="pl-PL"/>
        </w:rPr>
        <w:t>:</w:t>
      </w:r>
    </w:p>
    <w:p w14:paraId="36929B9F" w14:textId="04C22917" w:rsidR="002910D3" w:rsidRPr="003276FC" w:rsidRDefault="007129D3" w:rsidP="006831BD">
      <w:pPr>
        <w:spacing w:after="0" w:line="24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 xml:space="preserve">Załącznik nr 1 - </w:t>
      </w:r>
      <w:r w:rsidR="002910D3">
        <w:rPr>
          <w:rFonts w:ascii="Verdana" w:eastAsia="Times New Roman" w:hAnsi="Verdana"/>
          <w:sz w:val="20"/>
          <w:szCs w:val="20"/>
          <w:lang w:eastAsia="pl-PL"/>
        </w:rPr>
        <w:t>Opis przedmiotu zamówienia</w:t>
      </w:r>
      <w:r>
        <w:rPr>
          <w:rFonts w:ascii="Verdana" w:eastAsia="Times New Roman" w:hAnsi="Verdana"/>
          <w:sz w:val="20"/>
          <w:szCs w:val="20"/>
          <w:lang w:eastAsia="pl-PL"/>
        </w:rPr>
        <w:t>.</w:t>
      </w:r>
      <w:r w:rsidR="002910D3" w:rsidRPr="003276FC">
        <w:rPr>
          <w:rFonts w:ascii="Verdana" w:eastAsia="Times New Roman" w:hAnsi="Verdana"/>
          <w:sz w:val="20"/>
          <w:szCs w:val="20"/>
          <w:lang w:eastAsia="pl-PL"/>
        </w:rPr>
        <w:t xml:space="preserve"> </w:t>
      </w:r>
    </w:p>
    <w:p w14:paraId="3168FA5B" w14:textId="27AF1074" w:rsidR="002910D3" w:rsidRDefault="007129D3" w:rsidP="006831BD">
      <w:pPr>
        <w:spacing w:after="0" w:line="24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 xml:space="preserve">Załącznik nr 2 - </w:t>
      </w:r>
      <w:r w:rsidR="002910D3" w:rsidRPr="003276FC">
        <w:rPr>
          <w:rFonts w:ascii="Verdana" w:eastAsia="Times New Roman" w:hAnsi="Verdana"/>
          <w:sz w:val="20"/>
          <w:szCs w:val="20"/>
          <w:lang w:eastAsia="pl-PL"/>
        </w:rPr>
        <w:t>Oferta Wykonawcy</w:t>
      </w:r>
      <w:r>
        <w:rPr>
          <w:rFonts w:ascii="Verdana" w:eastAsia="Times New Roman" w:hAnsi="Verdana"/>
          <w:sz w:val="20"/>
          <w:szCs w:val="20"/>
          <w:lang w:eastAsia="pl-PL"/>
        </w:rPr>
        <w:t xml:space="preserve"> wraz załącznikami.</w:t>
      </w:r>
    </w:p>
    <w:p w14:paraId="1A6F1E76" w14:textId="5C08B617" w:rsidR="009B6799" w:rsidRDefault="009B6799" w:rsidP="006831BD">
      <w:pPr>
        <w:spacing w:after="0" w:line="240" w:lineRule="auto"/>
        <w:ind w:left="284"/>
        <w:jc w:val="both"/>
        <w:rPr>
          <w:rFonts w:ascii="Verdana" w:eastAsia="Times New Roman" w:hAnsi="Verdana"/>
          <w:sz w:val="20"/>
          <w:szCs w:val="20"/>
          <w:lang w:eastAsia="pl-PL"/>
        </w:rPr>
      </w:pPr>
    </w:p>
    <w:p w14:paraId="5A8F1486" w14:textId="77777777" w:rsidR="002910D3" w:rsidRPr="00FC498D" w:rsidRDefault="002910D3" w:rsidP="00FC498D">
      <w:pPr>
        <w:rPr>
          <w:rFonts w:ascii="Verdana" w:eastAsia="Times New Roman" w:hAnsi="Verdana" w:cs="Arial-BoldMT"/>
          <w:bCs/>
          <w:sz w:val="20"/>
          <w:szCs w:val="20"/>
        </w:rPr>
      </w:pPr>
    </w:p>
    <w:p w14:paraId="3E13415B" w14:textId="77777777" w:rsidR="002910D3" w:rsidRPr="00797C72" w:rsidRDefault="002910D3" w:rsidP="002910D3">
      <w:pPr>
        <w:spacing w:after="0"/>
        <w:rPr>
          <w:rFonts w:ascii="Verdana" w:hAnsi="Verdana"/>
          <w:sz w:val="20"/>
          <w:szCs w:val="20"/>
        </w:rPr>
      </w:pPr>
      <w:r>
        <w:rPr>
          <w:rFonts w:ascii="Verdana" w:eastAsia="Times New Roman" w:hAnsi="Verdana" w:cs="TTE1768698t00"/>
          <w:b/>
          <w:sz w:val="20"/>
          <w:szCs w:val="20"/>
          <w:lang w:eastAsia="pl-PL"/>
        </w:rPr>
        <w:t xml:space="preserve">    </w:t>
      </w:r>
      <w:r w:rsidRPr="003276FC">
        <w:rPr>
          <w:rFonts w:ascii="Verdana" w:eastAsia="Times New Roman" w:hAnsi="Verdana" w:cs="TTE1768698t00"/>
          <w:b/>
          <w:sz w:val="20"/>
          <w:szCs w:val="20"/>
          <w:lang w:eastAsia="pl-PL"/>
        </w:rPr>
        <w:t>ZAMAWIAJĄCY</w:t>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sidRPr="003276FC">
        <w:rPr>
          <w:rFonts w:ascii="Verdana" w:eastAsia="Times New Roman" w:hAnsi="Verdana" w:cs="TTE1768698t00"/>
          <w:b/>
          <w:sz w:val="20"/>
          <w:szCs w:val="20"/>
          <w:lang w:eastAsia="pl-PL"/>
        </w:rPr>
        <w:tab/>
      </w:r>
      <w:r>
        <w:rPr>
          <w:rFonts w:ascii="Verdana" w:eastAsia="Times New Roman" w:hAnsi="Verdana" w:cs="TTE1768698t00"/>
          <w:b/>
          <w:sz w:val="20"/>
          <w:szCs w:val="20"/>
          <w:lang w:eastAsia="pl-PL"/>
        </w:rPr>
        <w:t xml:space="preserve">       </w:t>
      </w:r>
      <w:r w:rsidRPr="003276FC">
        <w:rPr>
          <w:rFonts w:ascii="Verdana" w:eastAsia="Times New Roman" w:hAnsi="Verdana" w:cs="TTE1768698t00"/>
          <w:b/>
          <w:sz w:val="20"/>
          <w:szCs w:val="20"/>
          <w:lang w:eastAsia="pl-PL"/>
        </w:rPr>
        <w:t>WYKONAWCA</w:t>
      </w:r>
    </w:p>
    <w:p w14:paraId="0E467251" w14:textId="7666426A" w:rsidR="00FB0B77" w:rsidRDefault="00FB0B77" w:rsidP="009C2EC6">
      <w:pPr>
        <w:spacing w:after="120" w:line="240" w:lineRule="auto"/>
        <w:jc w:val="both"/>
        <w:rPr>
          <w:rFonts w:ascii="Verdana" w:hAnsi="Verdana"/>
          <w:sz w:val="20"/>
          <w:szCs w:val="20"/>
        </w:rPr>
      </w:pPr>
      <w:r>
        <w:rPr>
          <w:rFonts w:ascii="Verdana" w:hAnsi="Verdana"/>
          <w:sz w:val="20"/>
          <w:szCs w:val="20"/>
        </w:rPr>
        <w:br/>
      </w:r>
    </w:p>
    <w:p w14:paraId="2222386E" w14:textId="766ED50F" w:rsidR="00FB0B77" w:rsidRPr="00FB0B77" w:rsidRDefault="00BA3CCC" w:rsidP="00FB0B77">
      <w:pPr>
        <w:spacing w:after="120" w:line="240" w:lineRule="auto"/>
        <w:jc w:val="both"/>
        <w:rPr>
          <w:rFonts w:ascii="Verdana" w:hAnsi="Verdana"/>
          <w:sz w:val="20"/>
          <w:szCs w:val="20"/>
        </w:rPr>
      </w:pPr>
      <w:r>
        <w:rPr>
          <w:rFonts w:ascii="Verdana" w:hAnsi="Verdana"/>
          <w:sz w:val="20"/>
          <w:szCs w:val="20"/>
        </w:rPr>
        <w:t xml:space="preserve"> </w:t>
      </w:r>
    </w:p>
    <w:sectPr w:rsidR="00FB0B77" w:rsidRPr="00FB0B7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81138" w14:textId="77777777" w:rsidR="00D35BC1" w:rsidRDefault="00D35BC1" w:rsidP="007129D3">
      <w:pPr>
        <w:spacing w:after="0" w:line="240" w:lineRule="auto"/>
      </w:pPr>
      <w:r>
        <w:separator/>
      </w:r>
    </w:p>
  </w:endnote>
  <w:endnote w:type="continuationSeparator" w:id="0">
    <w:p w14:paraId="4C93924E" w14:textId="77777777" w:rsidR="00D35BC1" w:rsidRDefault="00D35BC1" w:rsidP="00712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411053340"/>
      <w:docPartObj>
        <w:docPartGallery w:val="Page Numbers (Bottom of Page)"/>
        <w:docPartUnique/>
      </w:docPartObj>
    </w:sdtPr>
    <w:sdtEndPr>
      <w:rPr>
        <w:rStyle w:val="Numerstrony"/>
      </w:rPr>
    </w:sdtEndPr>
    <w:sdtContent>
      <w:p w14:paraId="1E06A3DD" w14:textId="5F5D7732" w:rsidR="007129D3" w:rsidRDefault="007129D3" w:rsidP="00981204">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E51FEE" w14:textId="77777777" w:rsidR="007129D3" w:rsidRDefault="007129D3" w:rsidP="002A76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B6A3" w14:textId="77777777" w:rsidR="007129D3" w:rsidRDefault="007129D3" w:rsidP="0063687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7DB7C" w14:textId="77777777" w:rsidR="00D35BC1" w:rsidRDefault="00D35BC1" w:rsidP="007129D3">
      <w:pPr>
        <w:spacing w:after="0" w:line="240" w:lineRule="auto"/>
      </w:pPr>
      <w:r>
        <w:separator/>
      </w:r>
    </w:p>
  </w:footnote>
  <w:footnote w:type="continuationSeparator" w:id="0">
    <w:p w14:paraId="71AAB9F6" w14:textId="77777777" w:rsidR="00D35BC1" w:rsidRDefault="00D35BC1" w:rsidP="007129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3572"/>
    <w:multiLevelType w:val="hybridMultilevel"/>
    <w:tmpl w:val="E6A25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CD591F"/>
    <w:multiLevelType w:val="hybridMultilevel"/>
    <w:tmpl w:val="A20AEB9A"/>
    <w:lvl w:ilvl="0" w:tplc="7A36F9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9B13DE"/>
    <w:multiLevelType w:val="hybridMultilevel"/>
    <w:tmpl w:val="80165500"/>
    <w:lvl w:ilvl="0" w:tplc="4D368A7A">
      <w:start w:val="1"/>
      <w:numFmt w:val="decimal"/>
      <w:lvlText w:val="%1."/>
      <w:lvlJc w:val="left"/>
      <w:pPr>
        <w:ind w:left="785"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3B37B9"/>
    <w:multiLevelType w:val="hybridMultilevel"/>
    <w:tmpl w:val="B1ACC8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543BC"/>
    <w:multiLevelType w:val="hybridMultilevel"/>
    <w:tmpl w:val="F02EDE0C"/>
    <w:lvl w:ilvl="0" w:tplc="0415000F">
      <w:start w:val="1"/>
      <w:numFmt w:val="decimal"/>
      <w:lvlText w:val="%1."/>
      <w:lvlJc w:val="left"/>
      <w:pPr>
        <w:ind w:left="360" w:hanging="360"/>
      </w:pPr>
      <w:rPr>
        <w:rFonts w:hint="default"/>
      </w:rPr>
    </w:lvl>
    <w:lvl w:ilvl="1" w:tplc="A63CDEE6">
      <w:start w:val="1"/>
      <w:numFmt w:val="lowerLetter"/>
      <w:lvlText w:val="%2)"/>
      <w:lvlJc w:val="left"/>
      <w:pPr>
        <w:ind w:left="1170" w:hanging="45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5CA550D"/>
    <w:multiLevelType w:val="hybridMultilevel"/>
    <w:tmpl w:val="3574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213F2D"/>
    <w:multiLevelType w:val="hybridMultilevel"/>
    <w:tmpl w:val="EA64B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DE2283"/>
    <w:multiLevelType w:val="hybridMultilevel"/>
    <w:tmpl w:val="310ACDE4"/>
    <w:lvl w:ilvl="0" w:tplc="7A36F9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0390C"/>
    <w:multiLevelType w:val="hybridMultilevel"/>
    <w:tmpl w:val="7786B1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33538D"/>
    <w:multiLevelType w:val="hybridMultilevel"/>
    <w:tmpl w:val="5106D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5B5A3B"/>
    <w:multiLevelType w:val="hybridMultilevel"/>
    <w:tmpl w:val="B5ECC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BF34F5"/>
    <w:multiLevelType w:val="hybridMultilevel"/>
    <w:tmpl w:val="A2D09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10980"/>
    <w:multiLevelType w:val="hybridMultilevel"/>
    <w:tmpl w:val="03FC47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639F0529"/>
    <w:multiLevelType w:val="hybridMultilevel"/>
    <w:tmpl w:val="36C0E160"/>
    <w:lvl w:ilvl="0" w:tplc="FFFFFFFF">
      <w:start w:val="1"/>
      <w:numFmt w:val="decimal"/>
      <w:lvlText w:val="%1."/>
      <w:lvlJc w:val="left"/>
      <w:pPr>
        <w:ind w:left="720" w:hanging="360"/>
      </w:pPr>
      <w:rPr>
        <w:rFonts w:ascii="Times New Roman" w:hAnsi="Times New Roman" w:cs="Times New Roman" w:hint="default"/>
      </w:rPr>
    </w:lvl>
    <w:lvl w:ilvl="1" w:tplc="FFFFFFFF">
      <w:start w:val="1"/>
      <w:numFmt w:val="decimal"/>
      <w:lvlText w:val="%2)"/>
      <w:lvlJc w:val="left"/>
      <w:pPr>
        <w:ind w:left="1440" w:hanging="360"/>
      </w:pPr>
      <w:rPr>
        <w:rFonts w:ascii="Times New Roman" w:eastAsia="Calibri"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425B5D"/>
    <w:multiLevelType w:val="hybridMultilevel"/>
    <w:tmpl w:val="476EDD40"/>
    <w:lvl w:ilvl="0" w:tplc="0415000F">
      <w:start w:val="1"/>
      <w:numFmt w:val="decimal"/>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5" w15:restartNumberingAfterBreak="0">
    <w:nsid w:val="751E40EA"/>
    <w:multiLevelType w:val="hybridMultilevel"/>
    <w:tmpl w:val="476ED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5"/>
  </w:num>
  <w:num w:numId="3">
    <w:abstractNumId w:val="14"/>
  </w:num>
  <w:num w:numId="4">
    <w:abstractNumId w:val="1"/>
  </w:num>
  <w:num w:numId="5">
    <w:abstractNumId w:val="10"/>
  </w:num>
  <w:num w:numId="6">
    <w:abstractNumId w:val="6"/>
  </w:num>
  <w:num w:numId="7">
    <w:abstractNumId w:val="7"/>
  </w:num>
  <w:num w:numId="8">
    <w:abstractNumId w:val="9"/>
  </w:num>
  <w:num w:numId="9">
    <w:abstractNumId w:val="12"/>
  </w:num>
  <w:num w:numId="10">
    <w:abstractNumId w:val="3"/>
  </w:num>
  <w:num w:numId="11">
    <w:abstractNumId w:val="2"/>
  </w:num>
  <w:num w:numId="12">
    <w:abstractNumId w:val="11"/>
  </w:num>
  <w:num w:numId="13">
    <w:abstractNumId w:val="5"/>
  </w:num>
  <w:num w:numId="14">
    <w:abstractNumId w:val="13"/>
  </w:num>
  <w:num w:numId="15">
    <w:abstractNumId w:val="4"/>
  </w:num>
  <w:num w:numId="1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Żatkiewicz Barbara">
    <w15:presenceInfo w15:providerId="AD" w15:userId="S::bzatkiewicz@gddkia.gov.pl::6e2637d5-745d-4a1c-a022-75438a372b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73"/>
    <w:rsid w:val="00032944"/>
    <w:rsid w:val="000555AF"/>
    <w:rsid w:val="00114E81"/>
    <w:rsid w:val="001300CA"/>
    <w:rsid w:val="00146D7B"/>
    <w:rsid w:val="001D6951"/>
    <w:rsid w:val="00215AE6"/>
    <w:rsid w:val="002863B0"/>
    <w:rsid w:val="002910D3"/>
    <w:rsid w:val="002A763E"/>
    <w:rsid w:val="00334C44"/>
    <w:rsid w:val="003763F0"/>
    <w:rsid w:val="0044539E"/>
    <w:rsid w:val="004725E3"/>
    <w:rsid w:val="00506DB9"/>
    <w:rsid w:val="005777C1"/>
    <w:rsid w:val="005D017B"/>
    <w:rsid w:val="0063687D"/>
    <w:rsid w:val="006831BD"/>
    <w:rsid w:val="006B0CE0"/>
    <w:rsid w:val="006C50F7"/>
    <w:rsid w:val="007129D3"/>
    <w:rsid w:val="00780252"/>
    <w:rsid w:val="007B1AC4"/>
    <w:rsid w:val="007F29C6"/>
    <w:rsid w:val="007F70C5"/>
    <w:rsid w:val="0082083A"/>
    <w:rsid w:val="008422A7"/>
    <w:rsid w:val="00896830"/>
    <w:rsid w:val="009056E0"/>
    <w:rsid w:val="00924414"/>
    <w:rsid w:val="00934AD5"/>
    <w:rsid w:val="00991092"/>
    <w:rsid w:val="009B6799"/>
    <w:rsid w:val="009C2EC6"/>
    <w:rsid w:val="00A4157B"/>
    <w:rsid w:val="00A80BAC"/>
    <w:rsid w:val="00B83B75"/>
    <w:rsid w:val="00B9665F"/>
    <w:rsid w:val="00BA3CCC"/>
    <w:rsid w:val="00BB256E"/>
    <w:rsid w:val="00C3016C"/>
    <w:rsid w:val="00C84C9F"/>
    <w:rsid w:val="00CA4023"/>
    <w:rsid w:val="00CD1BAF"/>
    <w:rsid w:val="00CE51A9"/>
    <w:rsid w:val="00CE77E5"/>
    <w:rsid w:val="00D0365F"/>
    <w:rsid w:val="00D04CAC"/>
    <w:rsid w:val="00D34053"/>
    <w:rsid w:val="00D34331"/>
    <w:rsid w:val="00D35BC1"/>
    <w:rsid w:val="00D76A44"/>
    <w:rsid w:val="00D8360B"/>
    <w:rsid w:val="00DF5D73"/>
    <w:rsid w:val="00E7691F"/>
    <w:rsid w:val="00E84C57"/>
    <w:rsid w:val="00EA1E69"/>
    <w:rsid w:val="00F4212B"/>
    <w:rsid w:val="00F778CF"/>
    <w:rsid w:val="00F954B9"/>
    <w:rsid w:val="00FB0B77"/>
    <w:rsid w:val="00FB0C01"/>
    <w:rsid w:val="00FC4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AC13B"/>
  <w15:chartTrackingRefBased/>
  <w15:docId w15:val="{1BF8BDF2-7CDC-4CCD-A532-5A9646DD1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Akapit z listą5,Obiekt,List Paragraph1,Odstavec,Normal,Akapit z listą3,Akapit z listą31,Wypunktowanie,Normal2,Asia 2  Akapit z listą,tekst normalny,Preambuła,BulletC,Wyliczanie,Bullets"/>
    <w:basedOn w:val="Normalny"/>
    <w:link w:val="AkapitzlistZnak"/>
    <w:uiPriority w:val="34"/>
    <w:qFormat/>
    <w:rsid w:val="00FB0B77"/>
    <w:pPr>
      <w:ind w:left="720"/>
      <w:contextualSpacing/>
    </w:pPr>
  </w:style>
  <w:style w:type="character" w:customStyle="1" w:styleId="AkapitzlistZnak">
    <w:name w:val="Akapit z listą Znak"/>
    <w:aliases w:val="normalny tekst Znak,L1 Znak,Numerowanie Znak,List Paragraph Znak,Akapit z listą5 Znak,Obiekt Znak,List Paragraph1 Znak,Odstavec Znak,Normal Znak,Akapit z listą3 Znak,Akapit z listą31 Znak,Wypunktowanie Znak,Normal2 Znak,BulletC Znak"/>
    <w:basedOn w:val="Domylnaczcionkaakapitu"/>
    <w:link w:val="Akapitzlist"/>
    <w:uiPriority w:val="34"/>
    <w:locked/>
    <w:rsid w:val="00CD1BAF"/>
  </w:style>
  <w:style w:type="paragraph" w:styleId="Tekstdymka">
    <w:name w:val="Balloon Text"/>
    <w:basedOn w:val="Normalny"/>
    <w:link w:val="TekstdymkaZnak"/>
    <w:uiPriority w:val="99"/>
    <w:semiHidden/>
    <w:unhideWhenUsed/>
    <w:rsid w:val="00B9665F"/>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B9665F"/>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CE77E5"/>
    <w:rPr>
      <w:sz w:val="16"/>
      <w:szCs w:val="16"/>
    </w:rPr>
  </w:style>
  <w:style w:type="paragraph" w:styleId="Tekstkomentarza">
    <w:name w:val="annotation text"/>
    <w:basedOn w:val="Normalny"/>
    <w:link w:val="TekstkomentarzaZnak"/>
    <w:uiPriority w:val="99"/>
    <w:semiHidden/>
    <w:unhideWhenUsed/>
    <w:rsid w:val="00CE77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E77E5"/>
    <w:rPr>
      <w:sz w:val="20"/>
      <w:szCs w:val="20"/>
    </w:rPr>
  </w:style>
  <w:style w:type="paragraph" w:styleId="Tematkomentarza">
    <w:name w:val="annotation subject"/>
    <w:basedOn w:val="Tekstkomentarza"/>
    <w:next w:val="Tekstkomentarza"/>
    <w:link w:val="TematkomentarzaZnak"/>
    <w:uiPriority w:val="99"/>
    <w:semiHidden/>
    <w:unhideWhenUsed/>
    <w:rsid w:val="00CE77E5"/>
    <w:rPr>
      <w:b/>
      <w:bCs/>
    </w:rPr>
  </w:style>
  <w:style w:type="character" w:customStyle="1" w:styleId="TematkomentarzaZnak">
    <w:name w:val="Temat komentarza Znak"/>
    <w:basedOn w:val="TekstkomentarzaZnak"/>
    <w:link w:val="Tematkomentarza"/>
    <w:uiPriority w:val="99"/>
    <w:semiHidden/>
    <w:rsid w:val="00CE77E5"/>
    <w:rPr>
      <w:b/>
      <w:bCs/>
      <w:sz w:val="20"/>
      <w:szCs w:val="20"/>
    </w:rPr>
  </w:style>
  <w:style w:type="character" w:customStyle="1" w:styleId="Teksttreci">
    <w:name w:val="Tekst treści_"/>
    <w:link w:val="Teksttreci0"/>
    <w:rsid w:val="005777C1"/>
    <w:rPr>
      <w:rFonts w:ascii="Times New Roman" w:hAnsi="Times New Roman"/>
    </w:rPr>
  </w:style>
  <w:style w:type="paragraph" w:customStyle="1" w:styleId="Teksttreci0">
    <w:name w:val="Tekst treści"/>
    <w:basedOn w:val="Normalny"/>
    <w:link w:val="Teksttreci"/>
    <w:rsid w:val="005777C1"/>
    <w:pPr>
      <w:widowControl w:val="0"/>
      <w:spacing w:after="80" w:line="360" w:lineRule="auto"/>
    </w:pPr>
    <w:rPr>
      <w:rFonts w:ascii="Times New Roman" w:hAnsi="Times New Roman"/>
    </w:rPr>
  </w:style>
  <w:style w:type="paragraph" w:styleId="Stopka">
    <w:name w:val="footer"/>
    <w:basedOn w:val="Normalny"/>
    <w:link w:val="StopkaZnak"/>
    <w:uiPriority w:val="99"/>
    <w:unhideWhenUsed/>
    <w:rsid w:val="007129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29D3"/>
  </w:style>
  <w:style w:type="character" w:styleId="Numerstrony">
    <w:name w:val="page number"/>
    <w:basedOn w:val="Domylnaczcionkaakapitu"/>
    <w:uiPriority w:val="99"/>
    <w:semiHidden/>
    <w:unhideWhenUsed/>
    <w:rsid w:val="007129D3"/>
  </w:style>
  <w:style w:type="paragraph" w:styleId="Nagwek">
    <w:name w:val="header"/>
    <w:basedOn w:val="Normalny"/>
    <w:link w:val="NagwekZnak"/>
    <w:uiPriority w:val="99"/>
    <w:unhideWhenUsed/>
    <w:rsid w:val="00636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687D"/>
  </w:style>
  <w:style w:type="paragraph" w:styleId="Poprawka">
    <w:name w:val="Revision"/>
    <w:hidden/>
    <w:uiPriority w:val="99"/>
    <w:semiHidden/>
    <w:rsid w:val="000329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A3E46-B14D-4D35-93F6-D4BB888A3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1776</Words>
  <Characters>10657</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Andrzejczak Kacper</dc:creator>
  <cp:keywords/>
  <dc:description/>
  <cp:lastModifiedBy>Andrzejczak Kacper</cp:lastModifiedBy>
  <cp:revision>2</cp:revision>
  <dcterms:created xsi:type="dcterms:W3CDTF">2024-12-17T08:16:00Z</dcterms:created>
  <dcterms:modified xsi:type="dcterms:W3CDTF">2024-12-17T08:16:00Z</dcterms:modified>
</cp:coreProperties>
</file>